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AEB59" w14:textId="77777777" w:rsidR="00DA02CA" w:rsidRPr="000C7952" w:rsidRDefault="00DA02CA" w:rsidP="00DA02CA">
      <w:pPr>
        <w:spacing w:after="120" w:line="480" w:lineRule="auto"/>
        <w:ind w:left="283"/>
        <w:rPr>
          <w:rFonts w:ascii="Verdana" w:hAnsi="Verdana" w:cs="Arial"/>
          <w:b/>
          <w:spacing w:val="42"/>
          <w:sz w:val="18"/>
          <w:szCs w:val="18"/>
        </w:rPr>
      </w:pPr>
    </w:p>
    <w:p w14:paraId="0C625615" w14:textId="07C3A3D5" w:rsidR="00736B7C" w:rsidRPr="004C4395" w:rsidRDefault="00736B7C" w:rsidP="00736B7C">
      <w:pPr>
        <w:jc w:val="center"/>
        <w:rPr>
          <w:rFonts w:ascii="Verdana" w:hAnsi="Verdana" w:cs="Calibri"/>
          <w:b/>
          <w:caps/>
          <w:sz w:val="28"/>
          <w:szCs w:val="28"/>
        </w:rPr>
      </w:pPr>
      <w:r>
        <w:rPr>
          <w:rFonts w:ascii="Verdana" w:hAnsi="Verdana" w:cs="Calibri"/>
          <w:b/>
          <w:caps/>
          <w:sz w:val="28"/>
          <w:szCs w:val="28"/>
        </w:rPr>
        <w:t>MARCHE PUBLIC DE SERVICE</w:t>
      </w:r>
      <w:r w:rsidR="00E15BB3">
        <w:rPr>
          <w:rFonts w:ascii="Verdana" w:hAnsi="Verdana" w:cs="Calibri"/>
          <w:b/>
          <w:caps/>
          <w:sz w:val="28"/>
          <w:szCs w:val="28"/>
        </w:rPr>
        <w:t>S</w:t>
      </w:r>
      <w:r w:rsidRPr="004C4395">
        <w:rPr>
          <w:rFonts w:ascii="Verdana" w:hAnsi="Verdana" w:cs="Calibri"/>
          <w:b/>
          <w:caps/>
          <w:sz w:val="28"/>
          <w:szCs w:val="28"/>
        </w:rPr>
        <w:t xml:space="preserve"> </w:t>
      </w:r>
    </w:p>
    <w:p w14:paraId="338D1455" w14:textId="77777777" w:rsidR="00736B7C" w:rsidRPr="004C4395" w:rsidRDefault="00736B7C" w:rsidP="00736B7C">
      <w:pPr>
        <w:widowControl w:val="0"/>
        <w:suppressAutoHyphens/>
        <w:spacing w:after="120"/>
        <w:ind w:right="-369"/>
        <w:jc w:val="center"/>
        <w:rPr>
          <w:rFonts w:ascii="Verdana" w:hAnsi="Verdana"/>
          <w:b/>
          <w:sz w:val="28"/>
          <w:szCs w:val="28"/>
          <w:lang w:eastAsia="hi-IN" w:bidi="hi-IN"/>
        </w:rPr>
      </w:pPr>
    </w:p>
    <w:p w14:paraId="4651DD44" w14:textId="77777777" w:rsidR="00736B7C" w:rsidRPr="004C4395" w:rsidRDefault="00736B7C" w:rsidP="00736B7C">
      <w:pPr>
        <w:widowControl w:val="0"/>
        <w:suppressAutoHyphens/>
        <w:spacing w:after="120"/>
        <w:ind w:right="-369"/>
        <w:jc w:val="center"/>
        <w:rPr>
          <w:rFonts w:ascii="Verdana" w:hAnsi="Verdana"/>
          <w:b/>
          <w:sz w:val="28"/>
          <w:szCs w:val="28"/>
          <w:lang w:eastAsia="hi-IN" w:bidi="hi-IN"/>
        </w:rPr>
      </w:pPr>
    </w:p>
    <w:p w14:paraId="4DA2521E" w14:textId="77777777" w:rsidR="00736B7C" w:rsidRPr="004C4395" w:rsidRDefault="00736B7C" w:rsidP="00736B7C">
      <w:pPr>
        <w:widowControl w:val="0"/>
        <w:suppressAutoHyphens/>
        <w:spacing w:after="120"/>
        <w:ind w:right="-369"/>
        <w:jc w:val="center"/>
        <w:rPr>
          <w:rFonts w:ascii="Verdana" w:hAnsi="Verdana"/>
          <w:b/>
          <w:sz w:val="28"/>
          <w:szCs w:val="28"/>
          <w:lang w:eastAsia="hi-IN" w:bidi="hi-IN"/>
        </w:rPr>
      </w:pPr>
    </w:p>
    <w:p w14:paraId="67352FA0" w14:textId="77777777" w:rsidR="00736B7C" w:rsidRPr="004C4395" w:rsidRDefault="00736B7C" w:rsidP="00736B7C">
      <w:pPr>
        <w:jc w:val="both"/>
        <w:rPr>
          <w:rFonts w:ascii="Verdana" w:hAnsi="Verdana"/>
          <w:sz w:val="36"/>
          <w:szCs w:val="36"/>
        </w:rPr>
      </w:pPr>
    </w:p>
    <w:p w14:paraId="7E70E816" w14:textId="77777777" w:rsidR="00736B7C" w:rsidRPr="004C4395" w:rsidRDefault="00736B7C" w:rsidP="00736B7C">
      <w:pPr>
        <w:jc w:val="both"/>
        <w:rPr>
          <w:rFonts w:ascii="Verdana" w:hAnsi="Verdana"/>
          <w:sz w:val="36"/>
          <w:szCs w:val="36"/>
        </w:rPr>
      </w:pPr>
    </w:p>
    <w:p w14:paraId="6EE485E6" w14:textId="77777777" w:rsidR="003A48C4" w:rsidRPr="004C4395" w:rsidRDefault="003A48C4" w:rsidP="003A48C4">
      <w:pPr>
        <w:widowControl w:val="0"/>
        <w:suppressAutoHyphens/>
        <w:spacing w:after="120"/>
        <w:jc w:val="center"/>
        <w:rPr>
          <w:rFonts w:ascii="Verdana" w:hAnsi="Verdana" w:cs="Arial"/>
          <w:b/>
          <w:bCs/>
          <w:sz w:val="36"/>
          <w:szCs w:val="36"/>
        </w:rPr>
      </w:pPr>
      <w:bookmarkStart w:id="0" w:name="_Hlk165884905"/>
      <w:r>
        <w:rPr>
          <w:rFonts w:ascii="Verdana" w:hAnsi="Verdana" w:cs="Arial"/>
          <w:b/>
          <w:bCs/>
          <w:sz w:val="36"/>
          <w:szCs w:val="36"/>
        </w:rPr>
        <w:t>ANALYSES DES ECHANTILLONS URINAIRES ET SANGUINS ET PRESTATIONS ASSOCIEES DANS LE CADRE DE CONTROLES ANTIDOPAGE</w:t>
      </w:r>
    </w:p>
    <w:bookmarkEnd w:id="0"/>
    <w:p w14:paraId="1267743F" w14:textId="77777777" w:rsidR="00736B7C" w:rsidRPr="0008102E" w:rsidRDefault="00736B7C" w:rsidP="00736B7C">
      <w:pPr>
        <w:widowControl w:val="0"/>
        <w:suppressAutoHyphens/>
        <w:spacing w:after="120"/>
        <w:jc w:val="both"/>
        <w:rPr>
          <w:rFonts w:ascii="Verdana" w:hAnsi="Verdana"/>
          <w:b/>
          <w:lang w:eastAsia="hi-IN" w:bidi="hi-IN"/>
        </w:rPr>
      </w:pPr>
    </w:p>
    <w:p w14:paraId="231D8558" w14:textId="49AB6779" w:rsidR="00DA02CA" w:rsidRPr="000C7952" w:rsidRDefault="00DA02CA" w:rsidP="00DA02CA">
      <w:pPr>
        <w:widowControl w:val="0"/>
        <w:suppressAutoHyphens/>
        <w:spacing w:after="120"/>
        <w:jc w:val="center"/>
        <w:rPr>
          <w:rFonts w:ascii="Verdana" w:hAnsi="Verdana"/>
          <w:b/>
          <w:sz w:val="18"/>
          <w:szCs w:val="18"/>
        </w:rPr>
      </w:pPr>
    </w:p>
    <w:p w14:paraId="3E913738" w14:textId="77777777" w:rsidR="00DA02CA" w:rsidRPr="000C7952" w:rsidRDefault="00DA02CA" w:rsidP="00DA02CA">
      <w:pPr>
        <w:jc w:val="center"/>
        <w:rPr>
          <w:rFonts w:ascii="Verdana" w:hAnsi="Verdana"/>
          <w:b/>
          <w:sz w:val="18"/>
          <w:szCs w:val="18"/>
        </w:rPr>
      </w:pPr>
    </w:p>
    <w:p w14:paraId="6400264D" w14:textId="4D6AE1F2" w:rsidR="00DA02CA" w:rsidRDefault="00DA02CA" w:rsidP="00DA02CA">
      <w:pPr>
        <w:jc w:val="center"/>
        <w:rPr>
          <w:rFonts w:ascii="Verdana" w:hAnsi="Verdana"/>
          <w:b/>
          <w:sz w:val="18"/>
          <w:szCs w:val="18"/>
        </w:rPr>
      </w:pPr>
    </w:p>
    <w:p w14:paraId="186AD2D0" w14:textId="55263D7E" w:rsidR="00AC2F79" w:rsidRDefault="00AC2F79" w:rsidP="00DA02CA">
      <w:pPr>
        <w:jc w:val="center"/>
        <w:rPr>
          <w:rFonts w:ascii="Verdana" w:hAnsi="Verdana"/>
          <w:b/>
          <w:sz w:val="18"/>
          <w:szCs w:val="18"/>
        </w:rPr>
      </w:pPr>
    </w:p>
    <w:p w14:paraId="3711F300" w14:textId="46A413E0" w:rsidR="00AC2F79" w:rsidRDefault="00AC2F79" w:rsidP="00DA02CA">
      <w:pPr>
        <w:jc w:val="center"/>
        <w:rPr>
          <w:rFonts w:ascii="Verdana" w:hAnsi="Verdana"/>
          <w:b/>
          <w:sz w:val="18"/>
          <w:szCs w:val="18"/>
        </w:rPr>
      </w:pPr>
    </w:p>
    <w:p w14:paraId="1F9B6027" w14:textId="26C48199" w:rsidR="00AC2F79" w:rsidRDefault="00AC2F79" w:rsidP="00DA02CA">
      <w:pPr>
        <w:jc w:val="center"/>
        <w:rPr>
          <w:rFonts w:ascii="Verdana" w:hAnsi="Verdana"/>
          <w:b/>
          <w:sz w:val="18"/>
          <w:szCs w:val="18"/>
        </w:rPr>
      </w:pPr>
    </w:p>
    <w:p w14:paraId="5BACA4B8" w14:textId="09381465" w:rsidR="00AC2F79" w:rsidRDefault="00AC2F79" w:rsidP="00DA02CA">
      <w:pPr>
        <w:jc w:val="center"/>
        <w:rPr>
          <w:rFonts w:ascii="Verdana" w:hAnsi="Verdana"/>
          <w:b/>
          <w:sz w:val="18"/>
          <w:szCs w:val="18"/>
        </w:rPr>
      </w:pPr>
    </w:p>
    <w:p w14:paraId="4773093C" w14:textId="23361286" w:rsidR="00AC2F79" w:rsidRDefault="00AC2F79" w:rsidP="00DA02CA">
      <w:pPr>
        <w:jc w:val="center"/>
        <w:rPr>
          <w:rFonts w:ascii="Verdana" w:hAnsi="Verdana"/>
          <w:b/>
          <w:sz w:val="18"/>
          <w:szCs w:val="18"/>
        </w:rPr>
      </w:pPr>
    </w:p>
    <w:p w14:paraId="6C715C58" w14:textId="53F0889D" w:rsidR="00AC2F79" w:rsidRDefault="00AC2F79" w:rsidP="00DA02CA">
      <w:pPr>
        <w:jc w:val="center"/>
        <w:rPr>
          <w:rFonts w:ascii="Verdana" w:hAnsi="Verdana"/>
          <w:b/>
          <w:sz w:val="18"/>
          <w:szCs w:val="18"/>
        </w:rPr>
      </w:pPr>
    </w:p>
    <w:p w14:paraId="4DB5D78F" w14:textId="541B71B3" w:rsidR="00AC2F79" w:rsidRDefault="00AC2F79" w:rsidP="00600B24">
      <w:pPr>
        <w:rPr>
          <w:rFonts w:ascii="Verdana" w:hAnsi="Verdana"/>
          <w:b/>
          <w:sz w:val="18"/>
          <w:szCs w:val="18"/>
        </w:rPr>
      </w:pPr>
    </w:p>
    <w:p w14:paraId="54B451E5" w14:textId="37E3FABF" w:rsidR="00AC2F79" w:rsidRDefault="00AC2F79" w:rsidP="00DA02CA">
      <w:pPr>
        <w:jc w:val="center"/>
        <w:rPr>
          <w:rFonts w:ascii="Verdana" w:hAnsi="Verdana"/>
          <w:b/>
          <w:sz w:val="18"/>
          <w:szCs w:val="18"/>
        </w:rPr>
      </w:pPr>
    </w:p>
    <w:p w14:paraId="0E0FA445" w14:textId="091D969A" w:rsidR="00AC2F79" w:rsidRDefault="00AC2F79" w:rsidP="00DA02CA">
      <w:pPr>
        <w:jc w:val="center"/>
        <w:rPr>
          <w:rFonts w:ascii="Verdana" w:hAnsi="Verdana"/>
          <w:b/>
          <w:sz w:val="18"/>
          <w:szCs w:val="18"/>
        </w:rPr>
      </w:pPr>
    </w:p>
    <w:p w14:paraId="4F2759E0" w14:textId="33AFCE9A" w:rsidR="00AC2F79" w:rsidRDefault="00AC2F79" w:rsidP="00DA02CA">
      <w:pPr>
        <w:jc w:val="center"/>
        <w:rPr>
          <w:rFonts w:ascii="Verdana" w:hAnsi="Verdana"/>
          <w:b/>
          <w:sz w:val="18"/>
          <w:szCs w:val="18"/>
        </w:rPr>
      </w:pPr>
    </w:p>
    <w:p w14:paraId="7A95B6D2" w14:textId="77777777" w:rsidR="00AC2F79" w:rsidRPr="000C7952" w:rsidRDefault="00AC2F79" w:rsidP="00DA02CA">
      <w:pPr>
        <w:jc w:val="center"/>
        <w:rPr>
          <w:rFonts w:ascii="Verdana" w:hAnsi="Verdana"/>
          <w:b/>
          <w:sz w:val="18"/>
          <w:szCs w:val="18"/>
        </w:rPr>
      </w:pPr>
    </w:p>
    <w:p w14:paraId="74CA3255" w14:textId="2B35E3A4" w:rsidR="00DA02CA" w:rsidRPr="000C7952" w:rsidRDefault="00DA02CA" w:rsidP="00C704B4">
      <w:pPr>
        <w:spacing w:before="360" w:after="120"/>
        <w:jc w:val="center"/>
        <w:rPr>
          <w:rFonts w:ascii="Verdana" w:hAnsi="Verdana"/>
          <w:b/>
          <w:caps/>
          <w:sz w:val="18"/>
          <w:szCs w:val="18"/>
        </w:rPr>
      </w:pPr>
    </w:p>
    <w:p w14:paraId="0BF9E955" w14:textId="77777777" w:rsidR="00DA02CA" w:rsidRPr="000C7952" w:rsidRDefault="00DA02CA" w:rsidP="00DA02CA">
      <w:pPr>
        <w:jc w:val="center"/>
        <w:rPr>
          <w:rFonts w:ascii="Verdana" w:hAnsi="Verdana"/>
          <w:b/>
          <w:bCs/>
          <w:sz w:val="18"/>
          <w:szCs w:val="18"/>
          <w:u w:val="single"/>
        </w:rPr>
      </w:pPr>
    </w:p>
    <w:p w14:paraId="0D791E80" w14:textId="77777777" w:rsidR="00DA02CA" w:rsidRPr="000C7952" w:rsidRDefault="00DA02CA" w:rsidP="00DA02CA">
      <w:pPr>
        <w:rPr>
          <w:rFonts w:ascii="Verdana" w:hAnsi="Verdana"/>
          <w:sz w:val="18"/>
          <w:szCs w:val="18"/>
        </w:rPr>
      </w:pPr>
    </w:p>
    <w:p w14:paraId="72802164" w14:textId="77777777" w:rsidR="00DA02CA" w:rsidRPr="000C7952" w:rsidRDefault="00DA02CA" w:rsidP="00DA02CA">
      <w:pPr>
        <w:jc w:val="center"/>
        <w:rPr>
          <w:rFonts w:ascii="Verdana" w:hAnsi="Verdana"/>
          <w:b/>
          <w:bCs/>
          <w:color w:val="FF0000"/>
          <w:sz w:val="18"/>
          <w:szCs w:val="18"/>
        </w:rPr>
      </w:pPr>
    </w:p>
    <w:p w14:paraId="388DE719" w14:textId="77777777" w:rsidR="00DA02CA" w:rsidRPr="000C7952" w:rsidRDefault="00DA02CA" w:rsidP="00DA02CA">
      <w:pPr>
        <w:jc w:val="center"/>
        <w:rPr>
          <w:rFonts w:ascii="Verdana" w:hAnsi="Verdana"/>
          <w:b/>
          <w:bCs/>
          <w:color w:val="FF0000"/>
          <w:sz w:val="18"/>
          <w:szCs w:val="18"/>
        </w:rPr>
      </w:pPr>
    </w:p>
    <w:p w14:paraId="6B57FF6C" w14:textId="77777777" w:rsidR="00DA02CA" w:rsidRPr="000C7952" w:rsidRDefault="00DA02CA" w:rsidP="00DA02CA">
      <w:pPr>
        <w:jc w:val="center"/>
        <w:rPr>
          <w:rFonts w:ascii="Verdana" w:hAnsi="Verdana"/>
          <w:b/>
          <w:bCs/>
          <w:color w:val="FF0000"/>
          <w:sz w:val="18"/>
          <w:szCs w:val="18"/>
        </w:rPr>
      </w:pPr>
    </w:p>
    <w:p w14:paraId="29EEB345" w14:textId="77777777" w:rsidR="00DA02CA" w:rsidRPr="000C7952" w:rsidRDefault="00DA02CA" w:rsidP="00DA02CA">
      <w:pPr>
        <w:jc w:val="center"/>
        <w:rPr>
          <w:rFonts w:ascii="Verdana" w:hAnsi="Verdana"/>
          <w:b/>
          <w:bCs/>
          <w:color w:val="FF0000"/>
          <w:sz w:val="18"/>
          <w:szCs w:val="18"/>
        </w:rPr>
      </w:pPr>
    </w:p>
    <w:p w14:paraId="12DB442B" w14:textId="24D3E758" w:rsidR="00DA02CA" w:rsidRPr="00275ECD" w:rsidRDefault="00874444" w:rsidP="00874444">
      <w:pPr>
        <w:spacing w:before="360" w:after="120"/>
        <w:jc w:val="center"/>
        <w:rPr>
          <w:rFonts w:ascii="Verdana" w:hAnsi="Verdana"/>
          <w:b/>
          <w:caps/>
          <w:sz w:val="28"/>
          <w:szCs w:val="28"/>
          <w:u w:val="single"/>
        </w:rPr>
      </w:pPr>
      <w:r w:rsidRPr="00275ECD">
        <w:rPr>
          <w:rFonts w:ascii="Verdana" w:hAnsi="Verdana"/>
          <w:b/>
          <w:caps/>
          <w:sz w:val="28"/>
          <w:szCs w:val="28"/>
          <w:u w:val="single"/>
        </w:rPr>
        <w:t>CAHIER DES CLAUSES TECHNIQUES PARTICULIERES</w:t>
      </w:r>
      <w:r w:rsidR="00696B1C">
        <w:rPr>
          <w:rFonts w:ascii="Verdana" w:hAnsi="Verdana"/>
          <w:b/>
          <w:caps/>
          <w:sz w:val="28"/>
          <w:szCs w:val="28"/>
          <w:u w:val="single"/>
        </w:rPr>
        <w:t xml:space="preserve"> (CCTP)</w:t>
      </w:r>
      <w:r w:rsidRPr="00275ECD">
        <w:rPr>
          <w:rFonts w:ascii="Verdana" w:hAnsi="Verdana"/>
          <w:b/>
          <w:caps/>
          <w:sz w:val="28"/>
          <w:szCs w:val="28"/>
          <w:u w:val="single"/>
        </w:rPr>
        <w:t xml:space="preserve"> </w:t>
      </w:r>
    </w:p>
    <w:p w14:paraId="34E3185A" w14:textId="31B49462" w:rsidR="0082518A" w:rsidRDefault="002A67C0">
      <w:pPr>
        <w:rPr>
          <w:rFonts w:ascii="Verdana" w:hAnsi="Verdana"/>
          <w:b/>
          <w:bCs/>
          <w:color w:val="FF0000"/>
          <w:sz w:val="18"/>
          <w:szCs w:val="18"/>
        </w:rPr>
      </w:pPr>
      <w:r>
        <w:rPr>
          <w:rFonts w:ascii="Verdana" w:hAnsi="Verdana"/>
          <w:b/>
          <w:bCs/>
          <w:color w:val="FF0000"/>
          <w:sz w:val="18"/>
          <w:szCs w:val="18"/>
        </w:rPr>
        <w:br w:type="page"/>
      </w:r>
    </w:p>
    <w:p w14:paraId="77AD463F" w14:textId="4D6CC623" w:rsidR="00F448DB" w:rsidRDefault="00F448DB">
      <w:pPr>
        <w:rPr>
          <w:rFonts w:ascii="Verdana" w:hAnsi="Verdana"/>
          <w:b/>
          <w:bCs/>
          <w:color w:val="FF0000"/>
          <w:sz w:val="18"/>
          <w:szCs w:val="18"/>
        </w:rPr>
      </w:pPr>
    </w:p>
    <w:sdt>
      <w:sdtPr>
        <w:rPr>
          <w:rFonts w:ascii="Times New Roman" w:eastAsia="Arial Unicode MS" w:hAnsi="Times New Roman"/>
          <w:color w:val="auto"/>
          <w:sz w:val="24"/>
          <w:szCs w:val="24"/>
          <w:bdr w:val="nil"/>
          <w:lang w:eastAsia="en-US"/>
        </w:rPr>
        <w:id w:val="-121317076"/>
        <w:docPartObj>
          <w:docPartGallery w:val="Table of Contents"/>
          <w:docPartUnique/>
        </w:docPartObj>
      </w:sdtPr>
      <w:sdtEndPr>
        <w:rPr>
          <w:b/>
          <w:bCs/>
        </w:rPr>
      </w:sdtEndPr>
      <w:sdtContent>
        <w:commentRangeStart w:id="1" w:displacedByCustomXml="prev"/>
        <w:p w14:paraId="4CEADD26" w14:textId="572D354C" w:rsidR="00F448DB" w:rsidRDefault="00F448DB">
          <w:pPr>
            <w:pStyle w:val="En-ttedetabledesmatires"/>
          </w:pPr>
          <w:r>
            <w:t>Table des matières</w:t>
          </w:r>
          <w:commentRangeEnd w:id="1"/>
          <w:r w:rsidR="00AE0C7D">
            <w:rPr>
              <w:rStyle w:val="Marquedecommentaire"/>
              <w:rFonts w:ascii="Verdana" w:hAnsi="Verdana"/>
              <w:color w:val="auto"/>
              <w:lang w:eastAsia="ja-JP"/>
            </w:rPr>
            <w:commentReference w:id="1"/>
          </w:r>
        </w:p>
        <w:p w14:paraId="01B55C7D" w14:textId="02063C7F" w:rsidR="00DE361D" w:rsidRDefault="00F448DB">
          <w:pPr>
            <w:pStyle w:val="TM2"/>
            <w:tabs>
              <w:tab w:val="left" w:pos="800"/>
            </w:tabs>
            <w:rPr>
              <w:rFonts w:asciiTheme="minorHAnsi" w:eastAsiaTheme="minorEastAsia" w:hAnsiTheme="minorHAnsi" w:cstheme="minorBidi"/>
              <w:sz w:val="22"/>
              <w:szCs w:val="22"/>
              <w:lang w:eastAsia="fr-FR"/>
            </w:rPr>
          </w:pPr>
          <w:r>
            <w:fldChar w:fldCharType="begin"/>
          </w:r>
          <w:r>
            <w:instrText xml:space="preserve"> TOC \o "1-3" \h \z \u </w:instrText>
          </w:r>
          <w:r>
            <w:fldChar w:fldCharType="separate"/>
          </w:r>
          <w:hyperlink w:anchor="_Toc211502646" w:history="1">
            <w:r w:rsidR="00DE361D" w:rsidRPr="008837E3">
              <w:rPr>
                <w:rStyle w:val="Lienhypertexte"/>
                <w:b/>
              </w:rPr>
              <w:t>1.</w:t>
            </w:r>
            <w:r w:rsidR="00DE361D">
              <w:rPr>
                <w:rFonts w:asciiTheme="minorHAnsi" w:eastAsiaTheme="minorEastAsia" w:hAnsiTheme="minorHAnsi" w:cstheme="minorBidi"/>
                <w:sz w:val="22"/>
                <w:szCs w:val="22"/>
                <w:lang w:eastAsia="fr-FR"/>
              </w:rPr>
              <w:tab/>
            </w:r>
            <w:r w:rsidR="00DE361D" w:rsidRPr="008837E3">
              <w:rPr>
                <w:rStyle w:val="Lienhypertexte"/>
                <w:b/>
              </w:rPr>
              <w:t>Contexte</w:t>
            </w:r>
            <w:r w:rsidR="00DE361D">
              <w:rPr>
                <w:webHidden/>
              </w:rPr>
              <w:tab/>
            </w:r>
            <w:r w:rsidR="00DE361D">
              <w:rPr>
                <w:webHidden/>
              </w:rPr>
              <w:fldChar w:fldCharType="begin"/>
            </w:r>
            <w:r w:rsidR="00DE361D">
              <w:rPr>
                <w:webHidden/>
              </w:rPr>
              <w:instrText xml:space="preserve"> PAGEREF _Toc211502646 \h </w:instrText>
            </w:r>
            <w:r w:rsidR="00DE361D">
              <w:rPr>
                <w:webHidden/>
              </w:rPr>
            </w:r>
            <w:r w:rsidR="00DE361D">
              <w:rPr>
                <w:webHidden/>
              </w:rPr>
              <w:fldChar w:fldCharType="separate"/>
            </w:r>
            <w:r w:rsidR="00DE361D">
              <w:rPr>
                <w:webHidden/>
              </w:rPr>
              <w:t>5</w:t>
            </w:r>
            <w:r w:rsidR="00DE361D">
              <w:rPr>
                <w:webHidden/>
              </w:rPr>
              <w:fldChar w:fldCharType="end"/>
            </w:r>
          </w:hyperlink>
        </w:p>
        <w:p w14:paraId="25A9EB13" w14:textId="36D524D6" w:rsidR="00DE361D" w:rsidRDefault="00213423">
          <w:pPr>
            <w:pStyle w:val="TM2"/>
            <w:tabs>
              <w:tab w:val="left" w:pos="800"/>
            </w:tabs>
            <w:rPr>
              <w:rFonts w:asciiTheme="minorHAnsi" w:eastAsiaTheme="minorEastAsia" w:hAnsiTheme="minorHAnsi" w:cstheme="minorBidi"/>
              <w:sz w:val="22"/>
              <w:szCs w:val="22"/>
              <w:lang w:eastAsia="fr-FR"/>
            </w:rPr>
          </w:pPr>
          <w:hyperlink w:anchor="_Toc211502647" w:history="1">
            <w:r w:rsidR="00DE361D" w:rsidRPr="008837E3">
              <w:rPr>
                <w:rStyle w:val="Lienhypertexte"/>
                <w:b/>
              </w:rPr>
              <w:t>2.</w:t>
            </w:r>
            <w:r w:rsidR="00DE361D">
              <w:rPr>
                <w:rFonts w:asciiTheme="minorHAnsi" w:eastAsiaTheme="minorEastAsia" w:hAnsiTheme="minorHAnsi" w:cstheme="minorBidi"/>
                <w:sz w:val="22"/>
                <w:szCs w:val="22"/>
                <w:lang w:eastAsia="fr-FR"/>
              </w:rPr>
              <w:tab/>
            </w:r>
            <w:r w:rsidR="00DE361D" w:rsidRPr="008837E3">
              <w:rPr>
                <w:rStyle w:val="Lienhypertexte"/>
                <w:b/>
              </w:rPr>
              <w:t>Objet et périmètre du marché</w:t>
            </w:r>
            <w:r w:rsidR="00DE361D">
              <w:rPr>
                <w:webHidden/>
              </w:rPr>
              <w:tab/>
            </w:r>
            <w:r w:rsidR="00DE361D">
              <w:rPr>
                <w:webHidden/>
              </w:rPr>
              <w:fldChar w:fldCharType="begin"/>
            </w:r>
            <w:r w:rsidR="00DE361D">
              <w:rPr>
                <w:webHidden/>
              </w:rPr>
              <w:instrText xml:space="preserve"> PAGEREF _Toc211502647 \h </w:instrText>
            </w:r>
            <w:r w:rsidR="00DE361D">
              <w:rPr>
                <w:webHidden/>
              </w:rPr>
            </w:r>
            <w:r w:rsidR="00DE361D">
              <w:rPr>
                <w:webHidden/>
              </w:rPr>
              <w:fldChar w:fldCharType="separate"/>
            </w:r>
            <w:r w:rsidR="00DE361D">
              <w:rPr>
                <w:webHidden/>
              </w:rPr>
              <w:t>6</w:t>
            </w:r>
            <w:r w:rsidR="00DE361D">
              <w:rPr>
                <w:webHidden/>
              </w:rPr>
              <w:fldChar w:fldCharType="end"/>
            </w:r>
          </w:hyperlink>
        </w:p>
        <w:p w14:paraId="02ABEC35" w14:textId="0E41D9E5" w:rsidR="00DE361D" w:rsidRDefault="00213423">
          <w:pPr>
            <w:pStyle w:val="TM2"/>
            <w:tabs>
              <w:tab w:val="left" w:pos="800"/>
            </w:tabs>
            <w:rPr>
              <w:rFonts w:asciiTheme="minorHAnsi" w:eastAsiaTheme="minorEastAsia" w:hAnsiTheme="minorHAnsi" w:cstheme="minorBidi"/>
              <w:sz w:val="22"/>
              <w:szCs w:val="22"/>
              <w:lang w:eastAsia="fr-FR"/>
            </w:rPr>
          </w:pPr>
          <w:hyperlink w:anchor="_Toc211502648" w:history="1">
            <w:r w:rsidR="00DE361D" w:rsidRPr="008837E3">
              <w:rPr>
                <w:rStyle w:val="Lienhypertexte"/>
                <w:b/>
              </w:rPr>
              <w:t>3.</w:t>
            </w:r>
            <w:r w:rsidR="00DE361D">
              <w:rPr>
                <w:rFonts w:asciiTheme="minorHAnsi" w:eastAsiaTheme="minorEastAsia" w:hAnsiTheme="minorHAnsi" w:cstheme="minorBidi"/>
                <w:sz w:val="22"/>
                <w:szCs w:val="22"/>
                <w:lang w:eastAsia="fr-FR"/>
              </w:rPr>
              <w:tab/>
            </w:r>
            <w:r w:rsidR="00DE361D" w:rsidRPr="008837E3">
              <w:rPr>
                <w:rStyle w:val="Lienhypertexte"/>
                <w:b/>
              </w:rPr>
              <w:t>Stipulations générales</w:t>
            </w:r>
            <w:r w:rsidR="00DE361D">
              <w:rPr>
                <w:webHidden/>
              </w:rPr>
              <w:tab/>
            </w:r>
            <w:r w:rsidR="00DE361D">
              <w:rPr>
                <w:webHidden/>
              </w:rPr>
              <w:fldChar w:fldCharType="begin"/>
            </w:r>
            <w:r w:rsidR="00DE361D">
              <w:rPr>
                <w:webHidden/>
              </w:rPr>
              <w:instrText xml:space="preserve"> PAGEREF _Toc211502648 \h </w:instrText>
            </w:r>
            <w:r w:rsidR="00DE361D">
              <w:rPr>
                <w:webHidden/>
              </w:rPr>
            </w:r>
            <w:r w:rsidR="00DE361D">
              <w:rPr>
                <w:webHidden/>
              </w:rPr>
              <w:fldChar w:fldCharType="separate"/>
            </w:r>
            <w:r w:rsidR="00DE361D">
              <w:rPr>
                <w:webHidden/>
              </w:rPr>
              <w:t>6</w:t>
            </w:r>
            <w:r w:rsidR="00DE361D">
              <w:rPr>
                <w:webHidden/>
              </w:rPr>
              <w:fldChar w:fldCharType="end"/>
            </w:r>
          </w:hyperlink>
        </w:p>
        <w:p w14:paraId="6932D7B7" w14:textId="22A83FB9" w:rsidR="00F448DB" w:rsidRDefault="00F448DB">
          <w:r>
            <w:rPr>
              <w:b/>
              <w:bCs/>
            </w:rPr>
            <w:fldChar w:fldCharType="end"/>
          </w:r>
        </w:p>
      </w:sdtContent>
    </w:sdt>
    <w:p w14:paraId="60FA123E" w14:textId="627BC315" w:rsidR="00F448DB" w:rsidRDefault="00F448DB">
      <w:pPr>
        <w:rPr>
          <w:rFonts w:ascii="Verdana" w:hAnsi="Verdana"/>
          <w:b/>
          <w:bCs/>
          <w:color w:val="FF0000"/>
          <w:sz w:val="18"/>
          <w:szCs w:val="18"/>
        </w:rPr>
      </w:pPr>
      <w:r>
        <w:rPr>
          <w:rFonts w:ascii="Verdana" w:hAnsi="Verdana"/>
          <w:b/>
          <w:bCs/>
          <w:color w:val="FF0000"/>
          <w:sz w:val="18"/>
          <w:szCs w:val="18"/>
        </w:rPr>
        <w:br w:type="page"/>
      </w:r>
    </w:p>
    <w:p w14:paraId="40F7E1DB" w14:textId="77777777" w:rsidR="00F448DB" w:rsidRPr="007405FE" w:rsidRDefault="00F448DB">
      <w:pPr>
        <w:rPr>
          <w:rFonts w:ascii="Verdana" w:hAnsi="Verdana"/>
          <w:b/>
          <w:bCs/>
          <w:color w:val="FF0000"/>
          <w:sz w:val="18"/>
          <w:szCs w:val="18"/>
        </w:rPr>
      </w:pPr>
    </w:p>
    <w:p w14:paraId="110D7BFD" w14:textId="3BFD6A70" w:rsidR="00874444" w:rsidRPr="007405FE" w:rsidRDefault="00874444" w:rsidP="00F448DB">
      <w:pPr>
        <w:pStyle w:val="Titre21"/>
        <w:numPr>
          <w:ilvl w:val="0"/>
          <w:numId w:val="4"/>
        </w:numPr>
        <w:outlineLvl w:val="1"/>
        <w:rPr>
          <w:rFonts w:ascii="Verdana" w:hAnsi="Verdana"/>
          <w:b/>
          <w:sz w:val="18"/>
          <w:szCs w:val="18"/>
        </w:rPr>
      </w:pPr>
      <w:bookmarkStart w:id="2" w:name="_Toc211502646"/>
      <w:bookmarkStart w:id="3" w:name="_Toc119339455"/>
      <w:bookmarkStart w:id="4" w:name="_Toc123668305"/>
      <w:r w:rsidRPr="007405FE">
        <w:rPr>
          <w:rFonts w:ascii="Verdana" w:hAnsi="Verdana"/>
          <w:b/>
          <w:sz w:val="18"/>
          <w:szCs w:val="18"/>
        </w:rPr>
        <w:t>Contexte</w:t>
      </w:r>
      <w:bookmarkEnd w:id="2"/>
      <w:r w:rsidRPr="007405FE">
        <w:rPr>
          <w:rFonts w:ascii="Verdana" w:hAnsi="Verdana"/>
          <w:b/>
          <w:sz w:val="18"/>
          <w:szCs w:val="18"/>
        </w:rPr>
        <w:t xml:space="preserve"> </w:t>
      </w:r>
      <w:bookmarkEnd w:id="3"/>
      <w:bookmarkEnd w:id="4"/>
    </w:p>
    <w:p w14:paraId="574EE807" w14:textId="476F996F" w:rsidR="000A16A7" w:rsidRPr="007405FE" w:rsidRDefault="000A16A7" w:rsidP="00446CF8">
      <w:pPr>
        <w:spacing w:before="20" w:after="20" w:line="240" w:lineRule="atLeast"/>
        <w:jc w:val="both"/>
        <w:rPr>
          <w:rFonts w:ascii="Verdana" w:hAnsi="Verdana" w:cs="Arial"/>
          <w:spacing w:val="4"/>
          <w:sz w:val="18"/>
          <w:szCs w:val="18"/>
        </w:rPr>
      </w:pPr>
      <w:r w:rsidRPr="007405FE">
        <w:rPr>
          <w:rFonts w:ascii="Verdana" w:hAnsi="Verdana" w:cs="Arial"/>
          <w:spacing w:val="4"/>
          <w:sz w:val="18"/>
          <w:szCs w:val="18"/>
        </w:rPr>
        <w:t xml:space="preserve">Créée en 2006 pour prendre la suite du Conseil national de prévention et de lutte contre le dopage et du Laboratoire national de dépistage du dopage, l’Agence française de lutte contre le dopage (AFLD) est une autorité publique indépendante (article L. 232-5 du code du sport). </w:t>
      </w:r>
    </w:p>
    <w:p w14:paraId="092831E8" w14:textId="77777777" w:rsidR="000A16A7" w:rsidRPr="007405FE" w:rsidRDefault="000A16A7" w:rsidP="00446CF8">
      <w:pPr>
        <w:spacing w:before="20" w:after="20" w:line="240" w:lineRule="atLeast"/>
        <w:jc w:val="both"/>
        <w:rPr>
          <w:rFonts w:ascii="Verdana" w:hAnsi="Verdana" w:cs="Arial"/>
          <w:spacing w:val="4"/>
          <w:sz w:val="18"/>
          <w:szCs w:val="18"/>
        </w:rPr>
      </w:pPr>
    </w:p>
    <w:p w14:paraId="660F5131" w14:textId="1F5E0E2B" w:rsidR="000A16A7" w:rsidRPr="007405FE" w:rsidRDefault="000A16A7" w:rsidP="00446CF8">
      <w:pPr>
        <w:spacing w:before="20" w:after="20" w:line="240" w:lineRule="atLeast"/>
        <w:jc w:val="both"/>
        <w:rPr>
          <w:rFonts w:ascii="Verdana" w:hAnsi="Verdana" w:cs="Arial"/>
          <w:spacing w:val="4"/>
          <w:sz w:val="18"/>
          <w:szCs w:val="18"/>
        </w:rPr>
      </w:pPr>
      <w:r w:rsidRPr="007405FE">
        <w:rPr>
          <w:rFonts w:ascii="Verdana" w:hAnsi="Verdana" w:cs="Arial"/>
          <w:spacing w:val="4"/>
          <w:sz w:val="18"/>
          <w:szCs w:val="18"/>
        </w:rPr>
        <w:t xml:space="preserve">L’AFLD constitue pour la France l’organisation nationale antidopage, en matière de dopage humain et animal. L'AFLD a pour rôle de définir et de mettre en œuvre les actions de lutte contre le dopage, en coopérant notamment avec l'Agence mondiale antidopage (AMA), avec les organismes reconnus par cette dernière et disposant de compétences analogues aux siennes, tels que les organisations nationales antidopage et les fédérations sportives internationales. Son champ d’intervention recouvre aussi bien les sportifs professionnels que les pratiquants amateurs et ses capacités d’action ont été récemment accrues à l’occasion de la transposition en droit français de la dernière version du code mondial antidopage. </w:t>
      </w:r>
    </w:p>
    <w:p w14:paraId="6E6EE0F7" w14:textId="77777777" w:rsidR="000A16A7" w:rsidRPr="007405FE" w:rsidRDefault="000A16A7" w:rsidP="00446CF8">
      <w:pPr>
        <w:spacing w:before="20" w:after="20" w:line="240" w:lineRule="atLeast"/>
        <w:jc w:val="both"/>
        <w:rPr>
          <w:rFonts w:ascii="Verdana" w:hAnsi="Verdana" w:cs="Arial"/>
          <w:spacing w:val="4"/>
          <w:sz w:val="18"/>
          <w:szCs w:val="18"/>
        </w:rPr>
      </w:pPr>
    </w:p>
    <w:p w14:paraId="2EB94909" w14:textId="65361C94" w:rsidR="000A16A7" w:rsidRPr="007405FE" w:rsidRDefault="000A16A7" w:rsidP="00446CF8">
      <w:pPr>
        <w:spacing w:before="20" w:after="20" w:line="240" w:lineRule="atLeast"/>
        <w:jc w:val="both"/>
        <w:rPr>
          <w:rFonts w:ascii="Verdana" w:hAnsi="Verdana" w:cs="Arial"/>
          <w:spacing w:val="4"/>
          <w:sz w:val="18"/>
          <w:szCs w:val="18"/>
        </w:rPr>
      </w:pPr>
      <w:r w:rsidRPr="007405FE">
        <w:rPr>
          <w:rFonts w:ascii="Verdana" w:hAnsi="Verdana" w:cs="Arial"/>
          <w:spacing w:val="4"/>
          <w:sz w:val="18"/>
          <w:szCs w:val="18"/>
        </w:rPr>
        <w:t>Depuis l’ordonnance n° 2021-488 du 21 avril 2021, les missions de l’Agence s’articulent désormais autour</w:t>
      </w:r>
      <w:r w:rsidR="00960D19" w:rsidRPr="007405FE">
        <w:rPr>
          <w:rFonts w:ascii="Verdana" w:hAnsi="Verdana" w:cs="Arial"/>
          <w:spacing w:val="4"/>
          <w:sz w:val="18"/>
          <w:szCs w:val="18"/>
        </w:rPr>
        <w:t xml:space="preserve"> quatre</w:t>
      </w:r>
      <w:r w:rsidRPr="007405FE">
        <w:rPr>
          <w:rFonts w:ascii="Verdana" w:hAnsi="Verdana" w:cs="Arial"/>
          <w:spacing w:val="4"/>
          <w:sz w:val="18"/>
          <w:szCs w:val="18"/>
        </w:rPr>
        <w:t xml:space="preserve"> </w:t>
      </w:r>
      <w:r w:rsidR="00960D19" w:rsidRPr="007405FE">
        <w:rPr>
          <w:rFonts w:ascii="Verdana" w:hAnsi="Verdana"/>
          <w:sz w:val="18"/>
          <w:szCs w:val="18"/>
        </w:rPr>
        <w:t xml:space="preserve">composantes : enquêter, éduquer, contrôler et sanctionner.  </w:t>
      </w:r>
    </w:p>
    <w:p w14:paraId="1533A7ED" w14:textId="77777777" w:rsidR="000A16A7" w:rsidRPr="007405FE" w:rsidRDefault="000A16A7" w:rsidP="00446CF8">
      <w:pPr>
        <w:spacing w:before="20" w:after="20" w:line="240" w:lineRule="atLeast"/>
        <w:jc w:val="both"/>
        <w:rPr>
          <w:rFonts w:ascii="Verdana" w:hAnsi="Verdana" w:cs="Arial"/>
          <w:spacing w:val="4"/>
          <w:sz w:val="18"/>
          <w:szCs w:val="18"/>
        </w:rPr>
      </w:pPr>
    </w:p>
    <w:p w14:paraId="79BDF7C6" w14:textId="77777777" w:rsidR="000A16A7" w:rsidRPr="007405FE" w:rsidRDefault="000A16A7" w:rsidP="00446CF8">
      <w:pPr>
        <w:spacing w:before="20" w:after="20" w:line="240" w:lineRule="atLeast"/>
        <w:jc w:val="both"/>
        <w:rPr>
          <w:rFonts w:ascii="Verdana" w:hAnsi="Verdana" w:cs="Arial"/>
          <w:spacing w:val="4"/>
          <w:sz w:val="18"/>
          <w:szCs w:val="18"/>
        </w:rPr>
      </w:pPr>
      <w:r w:rsidRPr="007405FE">
        <w:rPr>
          <w:rFonts w:ascii="Verdana" w:hAnsi="Verdana" w:cs="Arial"/>
          <w:spacing w:val="4"/>
          <w:sz w:val="18"/>
          <w:szCs w:val="18"/>
        </w:rPr>
        <w:t>L’AFLD participe à la prévention en matière de dopage en sa qualité d’autorité nationale en charge de l’éducation antidopage. A ce titre, elle définit un programme annuel d’éducation qui décline les actions à entreprendre en fonction des publics jugés prioritaires. Elle forme et agréé les éducateurs antidopage chargés de conduire des actions de prévention.</w:t>
      </w:r>
    </w:p>
    <w:p w14:paraId="07D76E7B" w14:textId="77777777" w:rsidR="000A16A7" w:rsidRPr="007405FE" w:rsidRDefault="000A16A7" w:rsidP="00446CF8">
      <w:pPr>
        <w:spacing w:before="20" w:after="20" w:line="240" w:lineRule="atLeast"/>
        <w:jc w:val="both"/>
        <w:rPr>
          <w:rFonts w:ascii="Verdana" w:hAnsi="Verdana" w:cs="Arial"/>
          <w:spacing w:val="4"/>
          <w:sz w:val="18"/>
          <w:szCs w:val="18"/>
        </w:rPr>
      </w:pPr>
    </w:p>
    <w:p w14:paraId="6EB6086C" w14:textId="646B278C" w:rsidR="000A16A7" w:rsidRPr="007405FE" w:rsidRDefault="000A16A7" w:rsidP="00446CF8">
      <w:pPr>
        <w:spacing w:before="20" w:after="20" w:line="240" w:lineRule="atLeast"/>
        <w:jc w:val="both"/>
        <w:rPr>
          <w:rFonts w:ascii="Verdana" w:hAnsi="Verdana" w:cs="Arial"/>
          <w:spacing w:val="4"/>
          <w:sz w:val="18"/>
          <w:szCs w:val="18"/>
        </w:rPr>
      </w:pPr>
      <w:r w:rsidRPr="007405FE">
        <w:rPr>
          <w:rFonts w:ascii="Verdana" w:hAnsi="Verdana" w:cs="Arial"/>
          <w:spacing w:val="4"/>
          <w:sz w:val="18"/>
          <w:szCs w:val="18"/>
        </w:rPr>
        <w:t>Pour son volet répressif, l’AFLD dispose de prérogatives afin de détecter les violations des règles à la lutte contre le dopage, qu’elles soient analytiques (à partir d’une analyse de laboratoire) ou non-analytiques (falsification, trafic, soustraction, etc.). Dans ce cadre, l’A</w:t>
      </w:r>
      <w:r w:rsidR="00D86D61" w:rsidRPr="007405FE">
        <w:rPr>
          <w:rFonts w:ascii="Verdana" w:hAnsi="Verdana" w:cs="Arial"/>
          <w:spacing w:val="4"/>
          <w:sz w:val="18"/>
          <w:szCs w:val="18"/>
        </w:rPr>
        <w:t>FLD</w:t>
      </w:r>
      <w:r w:rsidRPr="007405FE">
        <w:rPr>
          <w:rFonts w:ascii="Verdana" w:hAnsi="Verdana" w:cs="Arial"/>
          <w:spacing w:val="4"/>
          <w:sz w:val="18"/>
          <w:szCs w:val="18"/>
        </w:rPr>
        <w:t xml:space="preserve"> élabore un programme annuel de contrôles et diligente ces opérations de contrôle, en France ou à l’étranger, pour son compte ou celui d’autres organisations antidopage. En complément, elle assure le recueil de renseignements, éventuellement issus de signalements, et conduit les enquêtes utiles à la détection de violations ou à un meilleur ciblage des contrôles.</w:t>
      </w:r>
    </w:p>
    <w:p w14:paraId="586E09B9" w14:textId="43C34A88" w:rsidR="000A16A7" w:rsidRPr="007405FE" w:rsidRDefault="000A16A7" w:rsidP="00446CF8">
      <w:pPr>
        <w:spacing w:before="20" w:after="20" w:line="240" w:lineRule="atLeast"/>
        <w:jc w:val="both"/>
        <w:rPr>
          <w:rFonts w:ascii="Verdana" w:hAnsi="Verdana" w:cs="Arial"/>
          <w:spacing w:val="4"/>
          <w:sz w:val="18"/>
          <w:szCs w:val="18"/>
        </w:rPr>
      </w:pPr>
      <w:r w:rsidRPr="007405FE">
        <w:rPr>
          <w:rFonts w:ascii="Verdana" w:hAnsi="Verdana" w:cs="Arial"/>
          <w:spacing w:val="4"/>
          <w:sz w:val="18"/>
          <w:szCs w:val="18"/>
        </w:rPr>
        <w:t>Enfin, l'AFLD assure la fonction de sanctionner les auteurs de violations aux règles de la lutte contre le dopage, sportifs ou non, en statuant sur les affaires qu’elle instruit. Elle peut prononcer notamment des suspensions, provisoires ou définitives, d’activités sportives ou d’encadrement sportif.</w:t>
      </w:r>
    </w:p>
    <w:p w14:paraId="360F15C1" w14:textId="67F34656" w:rsidR="000A16A7" w:rsidRPr="007405FE" w:rsidRDefault="000A16A7" w:rsidP="00446CF8">
      <w:pPr>
        <w:spacing w:before="20" w:after="20" w:line="240" w:lineRule="atLeast"/>
        <w:jc w:val="both"/>
        <w:rPr>
          <w:rFonts w:ascii="Verdana" w:hAnsi="Verdana" w:cs="Arial"/>
          <w:spacing w:val="4"/>
          <w:sz w:val="18"/>
          <w:szCs w:val="18"/>
        </w:rPr>
      </w:pPr>
    </w:p>
    <w:p w14:paraId="69C9A945" w14:textId="36297119" w:rsidR="000A16A7" w:rsidRPr="007405FE" w:rsidRDefault="00960D19" w:rsidP="00446CF8">
      <w:pPr>
        <w:spacing w:before="20" w:after="20" w:line="240" w:lineRule="atLeast"/>
        <w:jc w:val="both"/>
        <w:rPr>
          <w:rFonts w:ascii="Verdana" w:hAnsi="Verdana" w:cs="Arial"/>
          <w:spacing w:val="4"/>
          <w:sz w:val="18"/>
          <w:szCs w:val="18"/>
        </w:rPr>
      </w:pPr>
      <w:r w:rsidRPr="007405FE">
        <w:rPr>
          <w:rFonts w:ascii="Verdana" w:hAnsi="Verdana" w:cs="Arial"/>
          <w:spacing w:val="4"/>
          <w:sz w:val="18"/>
          <w:szCs w:val="18"/>
        </w:rPr>
        <w:t>En matière de contrôle, s</w:t>
      </w:r>
      <w:r w:rsidR="000A16A7" w:rsidRPr="007405FE">
        <w:rPr>
          <w:rFonts w:ascii="Verdana" w:hAnsi="Verdana" w:cs="Arial"/>
          <w:spacing w:val="4"/>
          <w:sz w:val="18"/>
          <w:szCs w:val="18"/>
        </w:rPr>
        <w:t>ont habilitées à procéder aux contrôles diligentés par l'A</w:t>
      </w:r>
      <w:r w:rsidR="00AC2F79" w:rsidRPr="007405FE">
        <w:rPr>
          <w:rFonts w:ascii="Verdana" w:hAnsi="Verdana" w:cs="Arial"/>
          <w:spacing w:val="4"/>
          <w:sz w:val="18"/>
          <w:szCs w:val="18"/>
        </w:rPr>
        <w:t>FLD</w:t>
      </w:r>
      <w:r w:rsidR="000A16A7" w:rsidRPr="007405FE">
        <w:rPr>
          <w:rFonts w:ascii="Verdana" w:hAnsi="Verdana" w:cs="Arial"/>
          <w:spacing w:val="4"/>
          <w:sz w:val="18"/>
          <w:szCs w:val="18"/>
        </w:rPr>
        <w:t xml:space="preserve"> ou demandés par un organisme ayant compétence en matière de lutte contre le dopage (AMA, </w:t>
      </w:r>
      <w:r w:rsidRPr="007405FE">
        <w:rPr>
          <w:rFonts w:ascii="Verdana" w:hAnsi="Verdana" w:cs="Arial"/>
          <w:spacing w:val="4"/>
          <w:sz w:val="18"/>
          <w:szCs w:val="18"/>
        </w:rPr>
        <w:t>autres organisations antidopage</w:t>
      </w:r>
      <w:r w:rsidR="000A16A7" w:rsidRPr="007405FE">
        <w:rPr>
          <w:rFonts w:ascii="Verdana" w:hAnsi="Verdana" w:cs="Arial"/>
          <w:spacing w:val="4"/>
          <w:sz w:val="18"/>
          <w:szCs w:val="18"/>
        </w:rPr>
        <w:t xml:space="preserve"> ou organisme sportif international) les personnes agréées par l'Agence et assermentées et les </w:t>
      </w:r>
      <w:r w:rsidR="00103C29" w:rsidRPr="007405FE">
        <w:rPr>
          <w:rFonts w:ascii="Verdana" w:hAnsi="Verdana" w:cs="Arial"/>
          <w:spacing w:val="4"/>
          <w:sz w:val="18"/>
          <w:szCs w:val="18"/>
        </w:rPr>
        <w:t>personnes exerçant pour le compte d'un organisme</w:t>
      </w:r>
      <w:r w:rsidR="00103C29" w:rsidRPr="007405FE">
        <w:rPr>
          <w:rFonts w:ascii="Verdana" w:hAnsi="Verdana"/>
          <w:sz w:val="18"/>
          <w:szCs w:val="18"/>
        </w:rPr>
        <w:t xml:space="preserve"> </w:t>
      </w:r>
      <w:r w:rsidR="00103C29" w:rsidRPr="007405FE">
        <w:rPr>
          <w:rFonts w:ascii="Verdana" w:hAnsi="Verdana" w:cs="Arial"/>
          <w:spacing w:val="4"/>
          <w:sz w:val="18"/>
          <w:szCs w:val="18"/>
        </w:rPr>
        <w:t>agréé par l’A</w:t>
      </w:r>
      <w:r w:rsidR="00D86D61" w:rsidRPr="007405FE">
        <w:rPr>
          <w:rFonts w:ascii="Verdana" w:hAnsi="Verdana" w:cs="Arial"/>
          <w:spacing w:val="4"/>
          <w:sz w:val="18"/>
          <w:szCs w:val="18"/>
        </w:rPr>
        <w:t>FLD</w:t>
      </w:r>
      <w:r w:rsidR="00103C29" w:rsidRPr="007405FE">
        <w:rPr>
          <w:rFonts w:ascii="Verdana" w:hAnsi="Verdana" w:cs="Arial"/>
          <w:spacing w:val="4"/>
          <w:sz w:val="18"/>
          <w:szCs w:val="18"/>
        </w:rPr>
        <w:t>, dans les conditions qu'elle définit</w:t>
      </w:r>
      <w:r w:rsidR="00A5145F" w:rsidRPr="007405FE">
        <w:rPr>
          <w:rFonts w:ascii="Verdana" w:hAnsi="Verdana" w:cs="Arial"/>
          <w:spacing w:val="4"/>
          <w:sz w:val="18"/>
          <w:szCs w:val="18"/>
        </w:rPr>
        <w:t xml:space="preserve">, </w:t>
      </w:r>
      <w:r w:rsidR="00103C29" w:rsidRPr="007405FE">
        <w:rPr>
          <w:rFonts w:ascii="Verdana" w:hAnsi="Verdana" w:cs="Arial"/>
          <w:spacing w:val="4"/>
          <w:sz w:val="18"/>
          <w:szCs w:val="18"/>
        </w:rPr>
        <w:t>afin notamment de s'assurer que les personnes agissant pour le compte de cet organisme présentent les mêmes garanties de qualification et de formation que les personnes agréées par l’Agence et assermentées, ou à toute organisation antidopage signataire du code mondial antidopage</w:t>
      </w:r>
      <w:r w:rsidR="00A5145F" w:rsidRPr="007405FE">
        <w:rPr>
          <w:rFonts w:ascii="Verdana" w:hAnsi="Verdana" w:cs="Arial"/>
          <w:spacing w:val="4"/>
          <w:sz w:val="18"/>
          <w:szCs w:val="18"/>
        </w:rPr>
        <w:t xml:space="preserve"> (article </w:t>
      </w:r>
      <w:r w:rsidR="00AC2F79" w:rsidRPr="007405FE">
        <w:rPr>
          <w:rFonts w:ascii="Verdana" w:hAnsi="Verdana" w:cs="Arial"/>
          <w:spacing w:val="4"/>
          <w:sz w:val="18"/>
          <w:szCs w:val="18"/>
        </w:rPr>
        <w:t xml:space="preserve">L. </w:t>
      </w:r>
      <w:r w:rsidR="00A5145F" w:rsidRPr="007405FE">
        <w:rPr>
          <w:rFonts w:ascii="Verdana" w:hAnsi="Verdana" w:cs="Arial"/>
          <w:spacing w:val="4"/>
          <w:sz w:val="18"/>
          <w:szCs w:val="18"/>
        </w:rPr>
        <w:t>23</w:t>
      </w:r>
      <w:r w:rsidR="00AC2F79" w:rsidRPr="007405FE">
        <w:rPr>
          <w:rFonts w:ascii="Verdana" w:hAnsi="Verdana" w:cs="Arial"/>
          <w:spacing w:val="4"/>
          <w:sz w:val="18"/>
          <w:szCs w:val="18"/>
        </w:rPr>
        <w:t>2</w:t>
      </w:r>
      <w:r w:rsidR="00D0027C" w:rsidRPr="007405FE">
        <w:rPr>
          <w:rFonts w:ascii="Verdana" w:hAnsi="Verdana" w:cs="Arial"/>
          <w:spacing w:val="4"/>
          <w:sz w:val="18"/>
          <w:szCs w:val="18"/>
        </w:rPr>
        <w:t xml:space="preserve">-11 et </w:t>
      </w:r>
      <w:r w:rsidR="0095206F" w:rsidRPr="007405FE">
        <w:rPr>
          <w:rFonts w:ascii="Verdana" w:hAnsi="Verdana" w:cs="Arial"/>
          <w:spacing w:val="4"/>
          <w:sz w:val="18"/>
          <w:szCs w:val="18"/>
        </w:rPr>
        <w:t xml:space="preserve">II de l’article </w:t>
      </w:r>
      <w:r w:rsidR="00D0027C" w:rsidRPr="007405FE">
        <w:rPr>
          <w:rFonts w:ascii="Verdana" w:hAnsi="Verdana" w:cs="Arial"/>
          <w:spacing w:val="4"/>
          <w:sz w:val="18"/>
          <w:szCs w:val="18"/>
        </w:rPr>
        <w:t>L.</w:t>
      </w:r>
      <w:r w:rsidR="0095206F" w:rsidRPr="007405FE">
        <w:rPr>
          <w:rFonts w:ascii="Verdana" w:hAnsi="Verdana" w:cs="Arial"/>
          <w:spacing w:val="4"/>
          <w:sz w:val="18"/>
          <w:szCs w:val="18"/>
        </w:rPr>
        <w:t xml:space="preserve"> </w:t>
      </w:r>
      <w:r w:rsidR="00D0027C" w:rsidRPr="007405FE">
        <w:rPr>
          <w:rFonts w:ascii="Verdana" w:hAnsi="Verdana" w:cs="Arial"/>
          <w:spacing w:val="4"/>
          <w:sz w:val="18"/>
          <w:szCs w:val="18"/>
        </w:rPr>
        <w:t xml:space="preserve">232-5 </w:t>
      </w:r>
      <w:r w:rsidR="00A5145F" w:rsidRPr="007405FE">
        <w:rPr>
          <w:rFonts w:ascii="Verdana" w:hAnsi="Verdana" w:cs="Arial"/>
          <w:spacing w:val="4"/>
          <w:sz w:val="18"/>
          <w:szCs w:val="18"/>
        </w:rPr>
        <w:t xml:space="preserve">du code du sport). </w:t>
      </w:r>
    </w:p>
    <w:p w14:paraId="0CBE5B59" w14:textId="2A528947" w:rsidR="000A16A7" w:rsidRPr="007405FE" w:rsidRDefault="000A16A7" w:rsidP="000A16A7">
      <w:pPr>
        <w:spacing w:before="20" w:after="20" w:line="240" w:lineRule="atLeast"/>
        <w:rPr>
          <w:rFonts w:ascii="Verdana" w:hAnsi="Verdana" w:cs="Arial"/>
          <w:spacing w:val="4"/>
          <w:sz w:val="18"/>
          <w:szCs w:val="18"/>
        </w:rPr>
      </w:pPr>
    </w:p>
    <w:p w14:paraId="4766F15C" w14:textId="77777777" w:rsidR="00ED0BB2" w:rsidRPr="007405FE" w:rsidRDefault="00ED0BB2" w:rsidP="00ED0BB2">
      <w:pPr>
        <w:jc w:val="both"/>
        <w:rPr>
          <w:rFonts w:ascii="Verdana" w:hAnsi="Verdana"/>
          <w:sz w:val="18"/>
          <w:szCs w:val="18"/>
        </w:rPr>
      </w:pPr>
      <w:r w:rsidRPr="007405FE">
        <w:rPr>
          <w:rFonts w:ascii="Verdana" w:hAnsi="Verdana"/>
          <w:sz w:val="18"/>
          <w:szCs w:val="18"/>
        </w:rPr>
        <w:t>L’Agence exerce ses missions en France, sur tout le territoire national. Elle peut également exercer ses missions de contrôle à l'étranger.</w:t>
      </w:r>
    </w:p>
    <w:p w14:paraId="53463AC0" w14:textId="77777777" w:rsidR="00ED0BB2" w:rsidRPr="007405FE" w:rsidRDefault="00ED0BB2" w:rsidP="00ED0BB2">
      <w:pPr>
        <w:pStyle w:val="Titre11"/>
        <w:numPr>
          <w:ilvl w:val="0"/>
          <w:numId w:val="0"/>
        </w:numPr>
        <w:jc w:val="both"/>
        <w:rPr>
          <w:rFonts w:ascii="Verdana" w:hAnsi="Verdana"/>
          <w:sz w:val="18"/>
          <w:szCs w:val="18"/>
        </w:rPr>
      </w:pPr>
      <w:r w:rsidRPr="007405FE">
        <w:rPr>
          <w:rFonts w:ascii="Verdana" w:hAnsi="Verdana"/>
          <w:sz w:val="18"/>
          <w:szCs w:val="18"/>
        </w:rPr>
        <w:t>Les prélèvements peuvent être réalisés par son propre personnel disposant d’un agrément ou faire réaliser les prélèvements par tout organisme dont la compétence pour effectuer des prélèvements est reconnue par l’AMA.</w:t>
      </w:r>
    </w:p>
    <w:p w14:paraId="4848B9E8" w14:textId="77777777" w:rsidR="00ED0BB2" w:rsidRPr="007405FE" w:rsidRDefault="00ED0BB2" w:rsidP="00ED0BB2">
      <w:pPr>
        <w:pStyle w:val="Titre11"/>
        <w:numPr>
          <w:ilvl w:val="0"/>
          <w:numId w:val="0"/>
        </w:numPr>
        <w:jc w:val="both"/>
        <w:rPr>
          <w:rFonts w:ascii="Verdana" w:hAnsi="Verdana"/>
          <w:sz w:val="18"/>
          <w:szCs w:val="18"/>
        </w:rPr>
      </w:pPr>
      <w:r w:rsidRPr="007405FE">
        <w:rPr>
          <w:rFonts w:ascii="Verdana" w:hAnsi="Verdana"/>
          <w:sz w:val="18"/>
          <w:szCs w:val="18"/>
        </w:rPr>
        <w:t>Ses missions concernant autant des sportifs de nationalité française que des sportifs de nationalité étrangère exerçant en France.</w:t>
      </w:r>
    </w:p>
    <w:p w14:paraId="2910D12D" w14:textId="254A4CB0" w:rsidR="00ED0BB2" w:rsidRDefault="00ED0BB2" w:rsidP="00ED0BB2">
      <w:pPr>
        <w:pStyle w:val="Titre11"/>
        <w:numPr>
          <w:ilvl w:val="0"/>
          <w:numId w:val="0"/>
        </w:numPr>
        <w:jc w:val="both"/>
        <w:rPr>
          <w:rFonts w:ascii="Verdana" w:hAnsi="Verdana"/>
          <w:sz w:val="18"/>
          <w:szCs w:val="18"/>
        </w:rPr>
      </w:pPr>
      <w:r w:rsidRPr="007405FE">
        <w:rPr>
          <w:rFonts w:ascii="Verdana" w:hAnsi="Verdana"/>
          <w:sz w:val="18"/>
          <w:szCs w:val="18"/>
        </w:rPr>
        <w:t xml:space="preserve">L’AFLD </w:t>
      </w:r>
      <w:r w:rsidR="00DC750E">
        <w:rPr>
          <w:rFonts w:ascii="Verdana" w:hAnsi="Verdana"/>
          <w:sz w:val="18"/>
          <w:szCs w:val="18"/>
        </w:rPr>
        <w:t xml:space="preserve">est par ailleurs </w:t>
      </w:r>
      <w:r w:rsidRPr="007405FE">
        <w:rPr>
          <w:rFonts w:ascii="Verdana" w:hAnsi="Verdana"/>
          <w:sz w:val="18"/>
          <w:szCs w:val="18"/>
        </w:rPr>
        <w:t>susceptible de réaliser des prestations de contrôle à la demande de tiers</w:t>
      </w:r>
      <w:r w:rsidR="00DC750E">
        <w:rPr>
          <w:rFonts w:ascii="Verdana" w:hAnsi="Verdana"/>
          <w:sz w:val="18"/>
          <w:szCs w:val="18"/>
        </w:rPr>
        <w:t xml:space="preserve">, par elle-même </w:t>
      </w:r>
      <w:r w:rsidRPr="007405FE">
        <w:rPr>
          <w:rFonts w:ascii="Verdana" w:hAnsi="Verdana"/>
          <w:sz w:val="18"/>
          <w:szCs w:val="18"/>
        </w:rPr>
        <w:t xml:space="preserve">ou par un organisme qu’elle aurait mandaté. </w:t>
      </w:r>
    </w:p>
    <w:p w14:paraId="2E6CCFA2" w14:textId="77777777" w:rsidR="00EB01D9" w:rsidRPr="007405FE" w:rsidRDefault="00EB01D9" w:rsidP="00ED0BB2">
      <w:pPr>
        <w:pStyle w:val="Titre11"/>
        <w:numPr>
          <w:ilvl w:val="0"/>
          <w:numId w:val="0"/>
        </w:numPr>
        <w:jc w:val="both"/>
        <w:rPr>
          <w:rFonts w:ascii="Verdana" w:hAnsi="Verdana"/>
          <w:sz w:val="18"/>
          <w:szCs w:val="18"/>
        </w:rPr>
      </w:pPr>
    </w:p>
    <w:p w14:paraId="194D14A0" w14:textId="4DF0A528" w:rsidR="00874444" w:rsidRPr="007405FE" w:rsidRDefault="00874444" w:rsidP="00F448DB">
      <w:pPr>
        <w:pStyle w:val="Titre21"/>
        <w:numPr>
          <w:ilvl w:val="0"/>
          <w:numId w:val="4"/>
        </w:numPr>
        <w:outlineLvl w:val="1"/>
        <w:rPr>
          <w:rFonts w:ascii="Verdana" w:hAnsi="Verdana"/>
          <w:b/>
          <w:sz w:val="18"/>
          <w:szCs w:val="18"/>
        </w:rPr>
      </w:pPr>
      <w:bookmarkStart w:id="5" w:name="_Toc119339456"/>
      <w:bookmarkStart w:id="6" w:name="_Toc123668306"/>
      <w:bookmarkStart w:id="7" w:name="_Toc211501791"/>
      <w:bookmarkStart w:id="8" w:name="_Toc211502647"/>
      <w:r w:rsidRPr="007405FE">
        <w:rPr>
          <w:rFonts w:ascii="Verdana" w:hAnsi="Verdana"/>
          <w:b/>
          <w:sz w:val="18"/>
          <w:szCs w:val="18"/>
        </w:rPr>
        <w:t>Objet et périmètre du marché</w:t>
      </w:r>
      <w:bookmarkEnd w:id="5"/>
      <w:bookmarkEnd w:id="6"/>
      <w:bookmarkEnd w:id="7"/>
      <w:bookmarkEnd w:id="8"/>
    </w:p>
    <w:p w14:paraId="74CA3879" w14:textId="058E5824" w:rsidR="003A48C4" w:rsidRPr="007405FE" w:rsidRDefault="00874444" w:rsidP="00874444">
      <w:pPr>
        <w:jc w:val="both"/>
        <w:rPr>
          <w:rFonts w:ascii="Verdana" w:hAnsi="Verdana"/>
          <w:sz w:val="18"/>
          <w:szCs w:val="18"/>
        </w:rPr>
      </w:pPr>
      <w:r w:rsidRPr="007405FE">
        <w:rPr>
          <w:rFonts w:ascii="Verdana" w:hAnsi="Verdana"/>
          <w:sz w:val="18"/>
          <w:szCs w:val="18"/>
        </w:rPr>
        <w:t xml:space="preserve">Le présent accord-cadre </w:t>
      </w:r>
      <w:r w:rsidR="003A48C4" w:rsidRPr="007405FE">
        <w:rPr>
          <w:rFonts w:ascii="Verdana" w:hAnsi="Verdana"/>
          <w:sz w:val="18"/>
          <w:szCs w:val="18"/>
        </w:rPr>
        <w:t>(ci-après, le « marché ») est destiné à satisfaire des prestations de service d’analyses d’échantillons urinaires et sanguins prélevés sur des humains, pour son compte ou celui de tiers, sur le territoire national français ou, le cas échéant, à l’étranger, ainsi que de prestations associées, dans le cadre des contrôles du dopage.</w:t>
      </w:r>
    </w:p>
    <w:p w14:paraId="40D820E3" w14:textId="3E728D11" w:rsidR="002F64EF" w:rsidRPr="007405FE" w:rsidRDefault="002F64EF" w:rsidP="00874444">
      <w:pPr>
        <w:jc w:val="both"/>
        <w:rPr>
          <w:rFonts w:ascii="Verdana" w:hAnsi="Verdana"/>
          <w:sz w:val="18"/>
          <w:szCs w:val="18"/>
        </w:rPr>
      </w:pPr>
    </w:p>
    <w:p w14:paraId="035ACA95" w14:textId="5F1E06D9" w:rsidR="002F64EF" w:rsidRPr="007405FE" w:rsidRDefault="002F64EF" w:rsidP="002F64EF">
      <w:pPr>
        <w:jc w:val="both"/>
        <w:rPr>
          <w:rFonts w:ascii="Verdana" w:eastAsia="Calibri" w:hAnsi="Verdana"/>
          <w:sz w:val="18"/>
          <w:szCs w:val="18"/>
          <w:bdr w:val="none" w:sz="0" w:space="0" w:color="auto"/>
        </w:rPr>
      </w:pPr>
      <w:r w:rsidRPr="007405FE">
        <w:rPr>
          <w:rFonts w:ascii="Verdana" w:eastAsia="Calibri" w:hAnsi="Verdana"/>
          <w:sz w:val="18"/>
          <w:szCs w:val="18"/>
          <w:bdr w:val="none" w:sz="0" w:space="0" w:color="auto"/>
        </w:rPr>
        <w:t xml:space="preserve">Les analyses </w:t>
      </w:r>
      <w:r w:rsidR="00ED0BB2" w:rsidRPr="007405FE">
        <w:rPr>
          <w:rFonts w:ascii="Verdana" w:eastAsia="Calibri" w:hAnsi="Verdana"/>
          <w:sz w:val="18"/>
          <w:szCs w:val="18"/>
          <w:bdr w:val="none" w:sz="0" w:space="0" w:color="auto"/>
        </w:rPr>
        <w:t xml:space="preserve">sont </w:t>
      </w:r>
      <w:r w:rsidRPr="007405FE">
        <w:rPr>
          <w:rFonts w:ascii="Verdana" w:eastAsia="Calibri" w:hAnsi="Verdana"/>
          <w:sz w:val="18"/>
          <w:szCs w:val="18"/>
          <w:bdr w:val="none" w:sz="0" w:space="0" w:color="auto"/>
        </w:rPr>
        <w:t xml:space="preserve">réalisées conformément aux normes internationales et au droit en vigueur sur le territoire national, notamment les articles R. 232-43 et R. 232-64 du code du sport. </w:t>
      </w:r>
    </w:p>
    <w:p w14:paraId="6BE2720E" w14:textId="40AF20E1" w:rsidR="00ED0BB2" w:rsidRPr="007405FE" w:rsidRDefault="00ED0BB2" w:rsidP="002F64EF">
      <w:pPr>
        <w:jc w:val="both"/>
        <w:rPr>
          <w:rFonts w:ascii="Verdana" w:eastAsia="Calibri" w:hAnsi="Verdana"/>
          <w:sz w:val="18"/>
          <w:szCs w:val="18"/>
          <w:bdr w:val="none" w:sz="0" w:space="0" w:color="auto"/>
        </w:rPr>
      </w:pPr>
    </w:p>
    <w:p w14:paraId="2589E5D7" w14:textId="5CD826FB" w:rsidR="00ED0BB2" w:rsidRPr="005D799A" w:rsidRDefault="00ED0BB2" w:rsidP="00ED0BB2">
      <w:pPr>
        <w:jc w:val="both"/>
        <w:rPr>
          <w:rFonts w:ascii="Verdana" w:hAnsi="Verdana"/>
          <w:sz w:val="18"/>
          <w:szCs w:val="18"/>
        </w:rPr>
      </w:pPr>
      <w:r w:rsidRPr="005D799A">
        <w:rPr>
          <w:rFonts w:ascii="Verdana" w:hAnsi="Verdana"/>
          <w:sz w:val="18"/>
          <w:szCs w:val="18"/>
        </w:rPr>
        <w:t xml:space="preserve">Le présent accord-cadre est composé de </w:t>
      </w:r>
      <w:r w:rsidR="00203EC8">
        <w:rPr>
          <w:rFonts w:ascii="Verdana" w:hAnsi="Verdana"/>
          <w:sz w:val="18"/>
          <w:szCs w:val="18"/>
        </w:rPr>
        <w:t>deux</w:t>
      </w:r>
      <w:r w:rsidR="00203EC8" w:rsidRPr="005D799A">
        <w:rPr>
          <w:rFonts w:ascii="Verdana" w:hAnsi="Verdana"/>
          <w:sz w:val="18"/>
          <w:szCs w:val="18"/>
        </w:rPr>
        <w:t xml:space="preserve"> </w:t>
      </w:r>
      <w:r w:rsidRPr="005D799A">
        <w:rPr>
          <w:rFonts w:ascii="Verdana" w:hAnsi="Verdana"/>
          <w:sz w:val="18"/>
          <w:szCs w:val="18"/>
        </w:rPr>
        <w:t>lots :</w:t>
      </w:r>
    </w:p>
    <w:p w14:paraId="36434019" w14:textId="11E5E5FD" w:rsidR="00ED0BB2" w:rsidRPr="005D799A" w:rsidRDefault="00ED0BB2" w:rsidP="00ED0BB2">
      <w:pPr>
        <w:pStyle w:val="Paragraphedeliste"/>
        <w:numPr>
          <w:ilvl w:val="0"/>
          <w:numId w:val="3"/>
        </w:numPr>
        <w:jc w:val="both"/>
        <w:rPr>
          <w:rFonts w:ascii="Verdana" w:hAnsi="Verdana"/>
          <w:sz w:val="18"/>
          <w:szCs w:val="18"/>
        </w:rPr>
      </w:pPr>
      <w:r w:rsidRPr="005D799A">
        <w:rPr>
          <w:rFonts w:ascii="Verdana" w:hAnsi="Verdana"/>
          <w:sz w:val="18"/>
          <w:szCs w:val="18"/>
        </w:rPr>
        <w:t>Lot 1 : prestations d’analyse des échantillons urinaires et sanguins (quel que soit le support utilisé lors du prélèvement (</w:t>
      </w:r>
      <w:r w:rsidR="005D059E">
        <w:rPr>
          <w:rFonts w:ascii="Verdana" w:hAnsi="Verdana"/>
          <w:sz w:val="18"/>
          <w:szCs w:val="18"/>
        </w:rPr>
        <w:t>urinaire, sanguin</w:t>
      </w:r>
      <w:r w:rsidRPr="005D799A">
        <w:rPr>
          <w:rFonts w:ascii="Verdana" w:hAnsi="Verdana"/>
          <w:sz w:val="18"/>
          <w:szCs w:val="18"/>
        </w:rPr>
        <w:t>, gouttes de sang séché…)</w:t>
      </w:r>
    </w:p>
    <w:p w14:paraId="672B0F09" w14:textId="45276026" w:rsidR="00ED0BB2" w:rsidRPr="005D799A" w:rsidRDefault="00ED0BB2" w:rsidP="00ED0BB2">
      <w:pPr>
        <w:pStyle w:val="Paragraphedeliste"/>
        <w:numPr>
          <w:ilvl w:val="0"/>
          <w:numId w:val="3"/>
        </w:numPr>
        <w:jc w:val="both"/>
        <w:rPr>
          <w:rFonts w:ascii="Verdana" w:hAnsi="Verdana"/>
          <w:sz w:val="18"/>
          <w:szCs w:val="18"/>
        </w:rPr>
      </w:pPr>
      <w:r w:rsidRPr="005D799A">
        <w:rPr>
          <w:rFonts w:ascii="Verdana" w:hAnsi="Verdana"/>
          <w:sz w:val="18"/>
          <w:szCs w:val="18"/>
        </w:rPr>
        <w:t xml:space="preserve">Lot </w:t>
      </w:r>
      <w:r w:rsidR="00203EC8">
        <w:rPr>
          <w:rFonts w:ascii="Verdana" w:hAnsi="Verdana"/>
          <w:sz w:val="18"/>
          <w:szCs w:val="18"/>
        </w:rPr>
        <w:t>2</w:t>
      </w:r>
      <w:r w:rsidRPr="005D799A">
        <w:rPr>
          <w:rFonts w:ascii="Verdana" w:hAnsi="Verdana"/>
          <w:sz w:val="18"/>
          <w:szCs w:val="18"/>
        </w:rPr>
        <w:t> : prestations d’analyse de passeport biologique, module hématologique ou stéroïdien,</w:t>
      </w:r>
      <w:r w:rsidR="005D059E">
        <w:rPr>
          <w:rFonts w:ascii="Verdana" w:hAnsi="Verdana"/>
          <w:sz w:val="18"/>
          <w:szCs w:val="18"/>
        </w:rPr>
        <w:t xml:space="preserve"> ou endocrinien</w:t>
      </w:r>
      <w:r w:rsidRPr="005D799A">
        <w:rPr>
          <w:rFonts w:ascii="Verdana" w:hAnsi="Verdana"/>
          <w:sz w:val="18"/>
          <w:szCs w:val="18"/>
        </w:rPr>
        <w:t xml:space="preserve"> par une unité de gestion du passeport de l’athlète (UGPA)</w:t>
      </w:r>
    </w:p>
    <w:p w14:paraId="7C9249D6" w14:textId="20DEE8E5" w:rsidR="00ED0BB2" w:rsidRPr="007405FE" w:rsidRDefault="00ED0BB2" w:rsidP="00ED0BB2">
      <w:pPr>
        <w:jc w:val="both"/>
        <w:rPr>
          <w:rFonts w:ascii="Verdana" w:hAnsi="Verdana" w:cs="Calibri Light"/>
          <w:sz w:val="18"/>
          <w:szCs w:val="18"/>
        </w:rPr>
      </w:pPr>
      <w:bookmarkStart w:id="9" w:name="_Hlk166838721"/>
      <w:r w:rsidRPr="007405FE">
        <w:rPr>
          <w:rFonts w:ascii="Verdana" w:hAnsi="Verdana" w:cs="Calibri Light"/>
          <w:sz w:val="18"/>
          <w:szCs w:val="18"/>
        </w:rPr>
        <w:t xml:space="preserve">Au lancement de cet accord-cadre, le </w:t>
      </w:r>
      <w:r w:rsidRPr="007405FE">
        <w:rPr>
          <w:rFonts w:ascii="Verdana" w:eastAsia="Times New Roman" w:hAnsi="Verdana"/>
          <w:sz w:val="18"/>
          <w:szCs w:val="18"/>
          <w:lang w:eastAsia="fr-FR"/>
        </w:rPr>
        <w:t>standard international pour les laboratoires (SIL)</w:t>
      </w:r>
      <w:r w:rsidRPr="007405FE">
        <w:rPr>
          <w:rFonts w:ascii="Verdana" w:hAnsi="Verdana" w:cs="Calibri Light"/>
          <w:sz w:val="18"/>
          <w:szCs w:val="18"/>
        </w:rPr>
        <w:t xml:space="preserve"> </w:t>
      </w:r>
      <w:r w:rsidRPr="007405FE">
        <w:rPr>
          <w:rFonts w:ascii="Verdana" w:hAnsi="Verdana"/>
          <w:sz w:val="18"/>
          <w:szCs w:val="18"/>
        </w:rPr>
        <w:t>du code mondial antidopage défini par l’Agence mondiale antidopage (AMA)</w:t>
      </w:r>
      <w:r w:rsidR="00DC750E">
        <w:rPr>
          <w:rFonts w:ascii="Verdana" w:hAnsi="Verdana"/>
          <w:sz w:val="18"/>
          <w:szCs w:val="18"/>
        </w:rPr>
        <w:t xml:space="preserve"> </w:t>
      </w:r>
      <w:r w:rsidRPr="007405FE">
        <w:rPr>
          <w:rFonts w:ascii="Verdana" w:hAnsi="Verdana" w:cs="Calibri Light"/>
          <w:sz w:val="18"/>
          <w:szCs w:val="18"/>
        </w:rPr>
        <w:t>applicable, joint en annexe, est celui en vigueur au 1</w:t>
      </w:r>
      <w:r w:rsidRPr="007405FE">
        <w:rPr>
          <w:rFonts w:ascii="Verdana" w:hAnsi="Verdana" w:cs="Calibri Light"/>
          <w:sz w:val="18"/>
          <w:szCs w:val="18"/>
          <w:vertAlign w:val="superscript"/>
        </w:rPr>
        <w:t>er</w:t>
      </w:r>
      <w:r w:rsidRPr="007405FE">
        <w:rPr>
          <w:rFonts w:ascii="Verdana" w:hAnsi="Verdana" w:cs="Calibri Light"/>
          <w:sz w:val="18"/>
          <w:szCs w:val="18"/>
        </w:rPr>
        <w:t xml:space="preserve"> janvier 2021. </w:t>
      </w:r>
    </w:p>
    <w:p w14:paraId="1327917A" w14:textId="77777777" w:rsidR="00ED0BB2" w:rsidRPr="007405FE" w:rsidRDefault="00ED0BB2" w:rsidP="00ED0BB2">
      <w:pPr>
        <w:jc w:val="both"/>
        <w:rPr>
          <w:rFonts w:ascii="Verdana" w:hAnsi="Verdana" w:cs="Calibri Light"/>
          <w:sz w:val="18"/>
          <w:szCs w:val="18"/>
        </w:rPr>
      </w:pPr>
    </w:p>
    <w:p w14:paraId="7004BD2D" w14:textId="77777777" w:rsidR="00ED0BB2" w:rsidRPr="007405FE" w:rsidRDefault="00ED0BB2" w:rsidP="00ED0BB2">
      <w:pPr>
        <w:jc w:val="both"/>
        <w:rPr>
          <w:rFonts w:ascii="Verdana" w:hAnsi="Verdana" w:cs="Calibri Light"/>
          <w:sz w:val="18"/>
          <w:szCs w:val="18"/>
        </w:rPr>
      </w:pPr>
      <w:r w:rsidRPr="007405FE">
        <w:rPr>
          <w:rFonts w:ascii="Verdana" w:hAnsi="Verdana" w:cs="Calibri Light"/>
          <w:sz w:val="18"/>
          <w:szCs w:val="18"/>
        </w:rPr>
        <w:t>En cas d’évolution du SIL pendant la durée d’exécution de l’accord-cadre, les prestations réalisées devront être conformes aux nouvelles normes, sous peine d’une déclaration de non-conformité, selon les modalités définies dans le cahier des clauses administratives particulières (CCAP).</w:t>
      </w:r>
    </w:p>
    <w:p w14:paraId="00DA489C" w14:textId="77777777" w:rsidR="00ED0BB2" w:rsidRPr="007405FE" w:rsidRDefault="00ED0BB2" w:rsidP="00ED0BB2">
      <w:pPr>
        <w:jc w:val="both"/>
        <w:rPr>
          <w:rFonts w:ascii="Verdana" w:hAnsi="Verdana"/>
          <w:sz w:val="18"/>
          <w:szCs w:val="18"/>
        </w:rPr>
      </w:pPr>
    </w:p>
    <w:bookmarkEnd w:id="9"/>
    <w:p w14:paraId="51203375" w14:textId="6E1A2EDF" w:rsidR="00ED0BB2" w:rsidRPr="007405FE" w:rsidDel="007A0E62" w:rsidRDefault="00ED0BB2" w:rsidP="00ED0BB2">
      <w:pPr>
        <w:jc w:val="both"/>
        <w:rPr>
          <w:del w:id="10" w:author="Jérémy Roubin" w:date="2025-10-12T17:44:00Z"/>
          <w:rFonts w:ascii="Verdana" w:hAnsi="Verdana" w:cs="Calibri Light"/>
          <w:sz w:val="18"/>
          <w:szCs w:val="18"/>
        </w:rPr>
      </w:pPr>
      <w:del w:id="11" w:author="Jérémy Roubin" w:date="2025-10-12T17:44:00Z">
        <w:r w:rsidRPr="007405FE" w:rsidDel="007A0E62">
          <w:rPr>
            <w:rFonts w:ascii="Verdana" w:hAnsi="Verdana" w:cs="Calibri Light"/>
            <w:sz w:val="18"/>
            <w:szCs w:val="18"/>
          </w:rPr>
          <w:delText>En cas d’évolution du SIL pendant la durée d’exécution de l’accord-cadre, les prestations réalisées devront être conformes aux nouvelles normes, sous peine de déclaration de non-conformité, selon les modalités définies dans le cahier des clauses administratives particulières (CCAP).</w:delText>
        </w:r>
      </w:del>
    </w:p>
    <w:p w14:paraId="319F9F81" w14:textId="77777777" w:rsidR="007B48DB" w:rsidRPr="007405FE" w:rsidRDefault="007B48DB" w:rsidP="00ED0BB2">
      <w:pPr>
        <w:jc w:val="both"/>
        <w:rPr>
          <w:rFonts w:ascii="Verdana" w:hAnsi="Verdana" w:cs="Calibri Light"/>
          <w:sz w:val="18"/>
          <w:szCs w:val="18"/>
        </w:rPr>
      </w:pPr>
    </w:p>
    <w:p w14:paraId="3D709DFC" w14:textId="0642738A" w:rsidR="005D799A" w:rsidRDefault="005D799A" w:rsidP="007B48DB">
      <w:pPr>
        <w:jc w:val="both"/>
        <w:rPr>
          <w:rFonts w:ascii="Verdana" w:hAnsi="Verdana" w:cs="Calibri Light"/>
          <w:sz w:val="18"/>
          <w:szCs w:val="18"/>
        </w:rPr>
      </w:pPr>
      <w:r>
        <w:rPr>
          <w:rFonts w:ascii="Verdana" w:hAnsi="Verdana" w:cs="Calibri Light"/>
          <w:sz w:val="18"/>
          <w:szCs w:val="18"/>
        </w:rPr>
        <w:t>A cet effet, l</w:t>
      </w:r>
      <w:r w:rsidRPr="00C66C7E">
        <w:rPr>
          <w:rFonts w:ascii="Verdana" w:hAnsi="Verdana" w:cs="Calibri Light"/>
          <w:sz w:val="18"/>
          <w:szCs w:val="18"/>
        </w:rPr>
        <w:t xml:space="preserve">es prestations ne peuvent être réalisées respectivement que par un laboratoire accrédité par </w:t>
      </w:r>
      <w:r>
        <w:rPr>
          <w:rFonts w:ascii="Verdana" w:hAnsi="Verdana" w:cs="Calibri Light"/>
          <w:sz w:val="18"/>
          <w:szCs w:val="18"/>
        </w:rPr>
        <w:t>l’AMA</w:t>
      </w:r>
      <w:r w:rsidRPr="00C66C7E">
        <w:rPr>
          <w:rFonts w:ascii="Verdana" w:hAnsi="Verdana" w:cs="Calibri Light"/>
          <w:sz w:val="18"/>
          <w:szCs w:val="18"/>
        </w:rPr>
        <w:t xml:space="preserve"> et par une unité de gestion du passeport des athlètes (UGPA) également accréditée par l’AMA, pendant toute la durée d’exécution de l’accord-cadre et bénéficiant d’une certification </w:t>
      </w:r>
      <w:bookmarkStart w:id="12" w:name="_Hlk198564635"/>
      <w:r w:rsidRPr="00C66C7E">
        <w:rPr>
          <w:rFonts w:ascii="Verdana" w:hAnsi="Verdana" w:cs="Calibri Light"/>
          <w:sz w:val="18"/>
          <w:szCs w:val="18"/>
        </w:rPr>
        <w:t xml:space="preserve">ISO/CEI 17025 pour les activités </w:t>
      </w:r>
      <w:r>
        <w:rPr>
          <w:rFonts w:ascii="Verdana" w:hAnsi="Verdana" w:cs="Calibri Light"/>
          <w:sz w:val="18"/>
          <w:szCs w:val="18"/>
        </w:rPr>
        <w:t>d’analyse</w:t>
      </w:r>
      <w:bookmarkEnd w:id="12"/>
      <w:r>
        <w:rPr>
          <w:rFonts w:ascii="Verdana" w:hAnsi="Verdana" w:cs="Calibri Light"/>
          <w:sz w:val="18"/>
          <w:szCs w:val="18"/>
        </w:rPr>
        <w:t>.</w:t>
      </w:r>
    </w:p>
    <w:p w14:paraId="06E06824" w14:textId="77777777" w:rsidR="005D799A" w:rsidRPr="005D799A" w:rsidRDefault="005D799A" w:rsidP="007B48DB">
      <w:pPr>
        <w:jc w:val="both"/>
        <w:rPr>
          <w:rFonts w:ascii="Verdana" w:hAnsi="Verdana" w:cs="Calibri Light"/>
          <w:sz w:val="20"/>
          <w:szCs w:val="20"/>
        </w:rPr>
      </w:pPr>
    </w:p>
    <w:p w14:paraId="198D260B" w14:textId="4C4B2016" w:rsidR="00ED0BB2" w:rsidRPr="007405FE" w:rsidRDefault="00ED0BB2" w:rsidP="002F64EF">
      <w:pPr>
        <w:jc w:val="both"/>
        <w:rPr>
          <w:rFonts w:ascii="Verdana" w:eastAsia="Calibri" w:hAnsi="Verdana"/>
          <w:sz w:val="18"/>
          <w:szCs w:val="18"/>
          <w:bdr w:val="none" w:sz="0" w:space="0" w:color="auto"/>
        </w:rPr>
      </w:pPr>
      <w:r w:rsidRPr="005D799A">
        <w:rPr>
          <w:rFonts w:ascii="Verdana" w:hAnsi="Verdana"/>
          <w:sz w:val="18"/>
          <w:szCs w:val="18"/>
        </w:rPr>
        <w:t>Le transport des échantillons sanguins et urinaires jusqu’au laboratoire qui procède aux analyses est assuré par l’AFLD et donc exclu du périmètre du marché</w:t>
      </w:r>
      <w:r w:rsidR="00DC750E">
        <w:rPr>
          <w:rFonts w:ascii="Verdana" w:hAnsi="Verdana"/>
          <w:sz w:val="18"/>
          <w:szCs w:val="18"/>
        </w:rPr>
        <w:t>, hormis la reprise du stock initial d’échantillons conservés</w:t>
      </w:r>
      <w:r w:rsidRPr="005D799A">
        <w:rPr>
          <w:rFonts w:ascii="Verdana" w:hAnsi="Verdana"/>
          <w:sz w:val="18"/>
          <w:szCs w:val="18"/>
        </w:rPr>
        <w:t xml:space="preserve">. Les échantillons sont ainsi déposés au laboratoire soit par le titulaire du marché de transport des échantillons retenu par l’AFLD, soit par une société de transport express, soit par les </w:t>
      </w:r>
      <w:commentRangeStart w:id="13"/>
      <w:r w:rsidRPr="005D799A">
        <w:rPr>
          <w:rFonts w:ascii="Verdana" w:hAnsi="Verdana"/>
          <w:sz w:val="18"/>
          <w:szCs w:val="18"/>
        </w:rPr>
        <w:t xml:space="preserve">préleveurs </w:t>
      </w:r>
      <w:commentRangeEnd w:id="13"/>
      <w:r w:rsidR="007A0E62">
        <w:rPr>
          <w:rStyle w:val="Marquedecommentaire"/>
          <w:rFonts w:ascii="Verdana" w:eastAsia="Times New Roman" w:hAnsi="Verdana"/>
          <w:bdr w:val="none" w:sz="0" w:space="0" w:color="auto"/>
          <w:lang w:eastAsia="ja-JP"/>
        </w:rPr>
        <w:commentReference w:id="13"/>
      </w:r>
      <w:ins w:id="14" w:author="Adeline Molina" w:date="2025-10-17T09:36:00Z">
        <w:r w:rsidR="00D75285">
          <w:rPr>
            <w:rFonts w:ascii="Verdana" w:hAnsi="Verdana"/>
            <w:sz w:val="18"/>
            <w:szCs w:val="18"/>
          </w:rPr>
          <w:t xml:space="preserve"> </w:t>
        </w:r>
      </w:ins>
      <w:r w:rsidRPr="005D799A">
        <w:rPr>
          <w:rFonts w:ascii="Verdana" w:hAnsi="Verdana"/>
          <w:sz w:val="18"/>
          <w:szCs w:val="18"/>
        </w:rPr>
        <w:t>qui ont procédé aux contrôles antidopage</w:t>
      </w:r>
      <w:ins w:id="15" w:author="Adeline Molina" w:date="2025-10-17T09:37:00Z">
        <w:r w:rsidR="00D75285">
          <w:rPr>
            <w:rFonts w:ascii="Verdana" w:hAnsi="Verdana"/>
            <w:sz w:val="18"/>
            <w:szCs w:val="18"/>
          </w:rPr>
          <w:t xml:space="preserve"> ou</w:t>
        </w:r>
      </w:ins>
      <w:ins w:id="16" w:author="Adeline Molina" w:date="2025-10-17T09:38:00Z">
        <w:r w:rsidR="00D75285">
          <w:rPr>
            <w:rFonts w:ascii="Verdana" w:hAnsi="Verdana"/>
            <w:sz w:val="18"/>
            <w:szCs w:val="18"/>
          </w:rPr>
          <w:t xml:space="preserve"> par leurs tiers de confiance</w:t>
        </w:r>
      </w:ins>
      <w:r w:rsidRPr="005D799A">
        <w:rPr>
          <w:rFonts w:ascii="Verdana" w:hAnsi="Verdana"/>
          <w:sz w:val="18"/>
          <w:szCs w:val="18"/>
        </w:rPr>
        <w:t xml:space="preserve">.  </w:t>
      </w:r>
    </w:p>
    <w:p w14:paraId="4B9A8E88" w14:textId="77777777" w:rsidR="002F64EF" w:rsidRPr="007405FE" w:rsidRDefault="002F64EF" w:rsidP="00874444">
      <w:pPr>
        <w:jc w:val="both"/>
        <w:rPr>
          <w:rFonts w:ascii="Verdana" w:hAnsi="Verdana"/>
          <w:sz w:val="18"/>
          <w:szCs w:val="18"/>
        </w:rPr>
      </w:pPr>
    </w:p>
    <w:p w14:paraId="45BC0B1C" w14:textId="6222B453" w:rsidR="005C0DFE" w:rsidRPr="007405FE" w:rsidRDefault="00CB4F6A" w:rsidP="00CB4F6A">
      <w:pPr>
        <w:jc w:val="both"/>
        <w:rPr>
          <w:rFonts w:ascii="Verdana" w:hAnsi="Verdana"/>
          <w:sz w:val="18"/>
          <w:szCs w:val="18"/>
        </w:rPr>
      </w:pPr>
      <w:r w:rsidRPr="007405FE">
        <w:rPr>
          <w:rFonts w:ascii="Verdana" w:hAnsi="Verdana"/>
          <w:sz w:val="18"/>
          <w:szCs w:val="18"/>
        </w:rPr>
        <w:t>A titre indicatif et non contractuel, l</w:t>
      </w:r>
      <w:r w:rsidR="009E276E" w:rsidRPr="007405FE">
        <w:rPr>
          <w:rFonts w:ascii="Verdana" w:hAnsi="Verdana"/>
          <w:sz w:val="18"/>
          <w:szCs w:val="18"/>
        </w:rPr>
        <w:t>e nombre d’échantillons</w:t>
      </w:r>
      <w:r w:rsidR="00DC750E">
        <w:rPr>
          <w:rFonts w:ascii="Verdana" w:hAnsi="Verdana"/>
          <w:sz w:val="18"/>
          <w:szCs w:val="18"/>
        </w:rPr>
        <w:t xml:space="preserve"> annuels</w:t>
      </w:r>
      <w:r w:rsidR="009E276E" w:rsidRPr="007405FE">
        <w:rPr>
          <w:rFonts w:ascii="Verdana" w:hAnsi="Verdana"/>
          <w:sz w:val="18"/>
          <w:szCs w:val="18"/>
        </w:rPr>
        <w:t xml:space="preserve"> susceptible d’être confié par l’Agence au laboratoire accrédité par l’Agence mondiale antidopage sera compris entre </w:t>
      </w:r>
      <w:r w:rsidR="00523509">
        <w:rPr>
          <w:rFonts w:ascii="Verdana" w:hAnsi="Verdana"/>
          <w:sz w:val="18"/>
          <w:szCs w:val="18"/>
        </w:rPr>
        <w:t>8</w:t>
      </w:r>
      <w:r w:rsidR="009E276E" w:rsidRPr="007405FE">
        <w:rPr>
          <w:rFonts w:ascii="Verdana" w:hAnsi="Verdana"/>
          <w:sz w:val="18"/>
          <w:szCs w:val="18"/>
        </w:rPr>
        <w:t> 000 et 1</w:t>
      </w:r>
      <w:r w:rsidR="00EE4F0D" w:rsidRPr="007405FE">
        <w:rPr>
          <w:rFonts w:ascii="Verdana" w:hAnsi="Verdana"/>
          <w:sz w:val="18"/>
          <w:szCs w:val="18"/>
        </w:rPr>
        <w:t>5</w:t>
      </w:r>
      <w:r w:rsidR="009E276E" w:rsidRPr="007405FE">
        <w:rPr>
          <w:rFonts w:ascii="Verdana" w:hAnsi="Verdana"/>
          <w:sz w:val="18"/>
          <w:szCs w:val="18"/>
        </w:rPr>
        <w:t> 000 échantillons</w:t>
      </w:r>
      <w:r w:rsidR="00523509">
        <w:rPr>
          <w:rFonts w:ascii="Verdana" w:hAnsi="Verdana"/>
          <w:sz w:val="18"/>
          <w:szCs w:val="18"/>
        </w:rPr>
        <w:t xml:space="preserve">, avec un stock initial d’au </w:t>
      </w:r>
      <w:r w:rsidR="00523509" w:rsidRPr="006007AE">
        <w:rPr>
          <w:rFonts w:ascii="Verdana" w:hAnsi="Verdana"/>
          <w:sz w:val="18"/>
          <w:szCs w:val="18"/>
        </w:rPr>
        <w:t xml:space="preserve">maximum </w:t>
      </w:r>
      <w:r w:rsidR="00BC364C" w:rsidRPr="006007AE">
        <w:rPr>
          <w:rFonts w:ascii="Verdana" w:hAnsi="Verdana"/>
          <w:sz w:val="18"/>
          <w:szCs w:val="18"/>
        </w:rPr>
        <w:t>1</w:t>
      </w:r>
      <w:r w:rsidR="00EB01D9" w:rsidRPr="006007AE">
        <w:rPr>
          <w:rFonts w:ascii="Verdana" w:hAnsi="Verdana"/>
          <w:sz w:val="18"/>
          <w:szCs w:val="18"/>
        </w:rPr>
        <w:t>6</w:t>
      </w:r>
      <w:r w:rsidR="00523509" w:rsidRPr="006007AE">
        <w:rPr>
          <w:rFonts w:ascii="Verdana" w:hAnsi="Verdana"/>
          <w:sz w:val="18"/>
          <w:szCs w:val="18"/>
        </w:rPr>
        <w:t xml:space="preserve"> 000</w:t>
      </w:r>
      <w:r w:rsidR="00523509">
        <w:rPr>
          <w:rFonts w:ascii="Verdana" w:hAnsi="Verdana"/>
          <w:sz w:val="18"/>
          <w:szCs w:val="18"/>
        </w:rPr>
        <w:t xml:space="preserve"> échantillons objet d’une conservation longue durée</w:t>
      </w:r>
      <w:r w:rsidR="00BC364C">
        <w:rPr>
          <w:rFonts w:ascii="Verdana" w:hAnsi="Verdana"/>
          <w:sz w:val="18"/>
          <w:szCs w:val="18"/>
        </w:rPr>
        <w:t>, à la date de démarrage du marché.</w:t>
      </w:r>
    </w:p>
    <w:p w14:paraId="51611DA0" w14:textId="77777777" w:rsidR="00D23D39" w:rsidRPr="007405FE" w:rsidRDefault="00D23D39" w:rsidP="00DC17ED">
      <w:pPr>
        <w:jc w:val="both"/>
        <w:rPr>
          <w:rFonts w:ascii="Verdana" w:hAnsi="Verdana"/>
          <w:sz w:val="18"/>
          <w:szCs w:val="18"/>
        </w:rPr>
      </w:pPr>
    </w:p>
    <w:p w14:paraId="5EE13EF5" w14:textId="0DCC3E2F" w:rsidR="009D36A9" w:rsidRDefault="009D36A9" w:rsidP="00F448DB">
      <w:pPr>
        <w:pStyle w:val="Titre21"/>
        <w:numPr>
          <w:ilvl w:val="0"/>
          <w:numId w:val="4"/>
        </w:numPr>
        <w:outlineLvl w:val="1"/>
        <w:rPr>
          <w:rFonts w:ascii="Verdana" w:hAnsi="Verdana"/>
          <w:b/>
          <w:sz w:val="18"/>
          <w:szCs w:val="18"/>
        </w:rPr>
      </w:pPr>
      <w:bookmarkStart w:id="17" w:name="_Toc211502648"/>
      <w:r w:rsidRPr="007405FE">
        <w:rPr>
          <w:rFonts w:ascii="Verdana" w:hAnsi="Verdana"/>
          <w:b/>
          <w:sz w:val="18"/>
          <w:szCs w:val="18"/>
        </w:rPr>
        <w:t>Stipulations générales</w:t>
      </w:r>
      <w:bookmarkEnd w:id="17"/>
    </w:p>
    <w:p w14:paraId="75A146C0" w14:textId="5787DC84" w:rsidR="00874444" w:rsidRPr="007405FE" w:rsidRDefault="00874444" w:rsidP="00874444">
      <w:pPr>
        <w:pStyle w:val="Titre11"/>
        <w:numPr>
          <w:ilvl w:val="0"/>
          <w:numId w:val="0"/>
        </w:numPr>
        <w:jc w:val="both"/>
        <w:rPr>
          <w:rFonts w:ascii="Verdana" w:hAnsi="Verdana"/>
          <w:sz w:val="18"/>
          <w:szCs w:val="18"/>
        </w:rPr>
      </w:pPr>
      <w:r w:rsidRPr="007405FE">
        <w:rPr>
          <w:rFonts w:ascii="Verdana" w:hAnsi="Verdana"/>
          <w:sz w:val="18"/>
          <w:szCs w:val="18"/>
        </w:rPr>
        <w:t>L’A</w:t>
      </w:r>
      <w:r w:rsidR="00A769E4" w:rsidRPr="007405FE">
        <w:rPr>
          <w:rFonts w:ascii="Verdana" w:hAnsi="Verdana"/>
          <w:sz w:val="18"/>
          <w:szCs w:val="18"/>
        </w:rPr>
        <w:t>FLD</w:t>
      </w:r>
      <w:r w:rsidRPr="007405FE">
        <w:rPr>
          <w:rFonts w:ascii="Verdana" w:hAnsi="Verdana"/>
          <w:sz w:val="18"/>
          <w:szCs w:val="18"/>
        </w:rPr>
        <w:t xml:space="preserve"> réalise dans le cadre de son programme annuel de contrôles</w:t>
      </w:r>
      <w:r w:rsidR="00446CF8" w:rsidRPr="007405FE">
        <w:rPr>
          <w:rFonts w:ascii="Verdana" w:hAnsi="Verdana"/>
          <w:sz w:val="18"/>
          <w:szCs w:val="18"/>
        </w:rPr>
        <w:t xml:space="preserve"> </w:t>
      </w:r>
      <w:r w:rsidR="00D86D61" w:rsidRPr="007405FE">
        <w:rPr>
          <w:rFonts w:ascii="Verdana" w:hAnsi="Verdana"/>
          <w:sz w:val="18"/>
          <w:szCs w:val="18"/>
        </w:rPr>
        <w:t xml:space="preserve">(PAC) </w:t>
      </w:r>
      <w:r w:rsidR="00446CF8" w:rsidRPr="007405FE">
        <w:rPr>
          <w:rFonts w:ascii="Verdana" w:hAnsi="Verdana"/>
          <w:sz w:val="18"/>
          <w:szCs w:val="18"/>
        </w:rPr>
        <w:t xml:space="preserve">ou de contrôles demandés par </w:t>
      </w:r>
      <w:r w:rsidR="00955B87" w:rsidRPr="007405FE">
        <w:rPr>
          <w:rFonts w:ascii="Verdana" w:hAnsi="Verdana"/>
          <w:sz w:val="18"/>
          <w:szCs w:val="18"/>
        </w:rPr>
        <w:t>l’AMA</w:t>
      </w:r>
      <w:r w:rsidR="00446CF8" w:rsidRPr="007405FE">
        <w:rPr>
          <w:rFonts w:ascii="Verdana" w:hAnsi="Verdana"/>
          <w:sz w:val="18"/>
          <w:szCs w:val="18"/>
        </w:rPr>
        <w:t>, une organisation nationale antidopage ou une organisation sportive internationale signataire du code mondial antidopage</w:t>
      </w:r>
      <w:r w:rsidRPr="007405FE">
        <w:rPr>
          <w:rFonts w:ascii="Verdana" w:hAnsi="Verdana"/>
          <w:sz w:val="18"/>
          <w:szCs w:val="18"/>
        </w:rPr>
        <w:t>, des contrôles antidopage durant lesquels il est procédé à des prélèvements d’urine</w:t>
      </w:r>
      <w:r w:rsidR="00624A1B" w:rsidRPr="007405FE">
        <w:rPr>
          <w:rFonts w:ascii="Verdana" w:hAnsi="Verdana"/>
          <w:sz w:val="18"/>
          <w:szCs w:val="18"/>
        </w:rPr>
        <w:t xml:space="preserve"> et/</w:t>
      </w:r>
      <w:r w:rsidRPr="007405FE">
        <w:rPr>
          <w:rFonts w:ascii="Verdana" w:hAnsi="Verdana"/>
          <w:sz w:val="18"/>
          <w:szCs w:val="18"/>
        </w:rPr>
        <w:t>ou de sang</w:t>
      </w:r>
      <w:r w:rsidR="00D23D39" w:rsidRPr="007405FE">
        <w:rPr>
          <w:rFonts w:ascii="Verdana" w:hAnsi="Verdana"/>
          <w:sz w:val="18"/>
          <w:szCs w:val="18"/>
        </w:rPr>
        <w:t>.</w:t>
      </w:r>
    </w:p>
    <w:p w14:paraId="38885D0E" w14:textId="418FACF8" w:rsidR="00446CF8" w:rsidRPr="007405FE" w:rsidRDefault="00D86D61" w:rsidP="00446CF8">
      <w:pPr>
        <w:jc w:val="both"/>
        <w:rPr>
          <w:rFonts w:ascii="Verdana" w:hAnsi="Verdana"/>
          <w:sz w:val="18"/>
          <w:szCs w:val="18"/>
        </w:rPr>
      </w:pPr>
      <w:r w:rsidRPr="007405FE">
        <w:rPr>
          <w:rFonts w:ascii="Verdana" w:hAnsi="Verdana"/>
          <w:sz w:val="18"/>
          <w:szCs w:val="18"/>
        </w:rPr>
        <w:t>C</w:t>
      </w:r>
      <w:r w:rsidR="00446CF8" w:rsidRPr="007405FE">
        <w:rPr>
          <w:rFonts w:ascii="Verdana" w:hAnsi="Verdana"/>
          <w:sz w:val="18"/>
          <w:szCs w:val="18"/>
        </w:rPr>
        <w:t xml:space="preserve">es contrôles </w:t>
      </w:r>
      <w:r w:rsidRPr="007405FE">
        <w:rPr>
          <w:rFonts w:ascii="Verdana" w:hAnsi="Verdana"/>
          <w:sz w:val="18"/>
          <w:szCs w:val="18"/>
        </w:rPr>
        <w:t>doivent</w:t>
      </w:r>
      <w:r w:rsidR="00446CF8" w:rsidRPr="007405FE">
        <w:rPr>
          <w:rFonts w:ascii="Verdana" w:hAnsi="Verdana"/>
          <w:sz w:val="18"/>
          <w:szCs w:val="18"/>
        </w:rPr>
        <w:t xml:space="preserve"> être réalisés conformément aux normes internationales</w:t>
      </w:r>
      <w:r w:rsidR="006E360D" w:rsidRPr="007405FE">
        <w:rPr>
          <w:rFonts w:ascii="Verdana" w:hAnsi="Verdana"/>
          <w:sz w:val="18"/>
          <w:szCs w:val="18"/>
        </w:rPr>
        <w:t>, en particulier</w:t>
      </w:r>
      <w:r w:rsidR="006E360D" w:rsidRPr="007405FE">
        <w:rPr>
          <w:rFonts w:ascii="Verdana" w:eastAsia="Times New Roman" w:hAnsi="Verdana"/>
          <w:sz w:val="18"/>
          <w:szCs w:val="18"/>
          <w:lang w:eastAsia="fr-FR"/>
        </w:rPr>
        <w:t xml:space="preserve"> </w:t>
      </w:r>
      <w:r w:rsidRPr="007405FE">
        <w:rPr>
          <w:rFonts w:ascii="Verdana" w:eastAsia="Times New Roman" w:hAnsi="Verdana"/>
          <w:sz w:val="18"/>
          <w:szCs w:val="18"/>
          <w:lang w:eastAsia="fr-FR"/>
        </w:rPr>
        <w:t>l</w:t>
      </w:r>
      <w:r w:rsidR="006E360D" w:rsidRPr="007405FE">
        <w:rPr>
          <w:rFonts w:ascii="Verdana" w:eastAsia="Times New Roman" w:hAnsi="Verdana"/>
          <w:sz w:val="18"/>
          <w:szCs w:val="18"/>
          <w:lang w:eastAsia="fr-FR"/>
        </w:rPr>
        <w:t xml:space="preserve">e standard international pour les contrôles et les enquêtes (SICE) de </w:t>
      </w:r>
      <w:r w:rsidR="00624A1B" w:rsidRPr="007405FE">
        <w:rPr>
          <w:rFonts w:ascii="Verdana" w:eastAsia="Times New Roman" w:hAnsi="Verdana"/>
          <w:sz w:val="18"/>
          <w:szCs w:val="18"/>
          <w:lang w:eastAsia="fr-FR"/>
        </w:rPr>
        <w:t>l’AMA</w:t>
      </w:r>
      <w:r w:rsidR="006E360D" w:rsidRPr="007405FE">
        <w:rPr>
          <w:rFonts w:ascii="Verdana" w:eastAsia="Times New Roman" w:hAnsi="Verdana"/>
          <w:sz w:val="18"/>
          <w:szCs w:val="18"/>
          <w:lang w:eastAsia="fr-FR"/>
        </w:rPr>
        <w:t xml:space="preserve"> </w:t>
      </w:r>
      <w:r w:rsidR="00446CF8" w:rsidRPr="007405FE">
        <w:rPr>
          <w:rFonts w:ascii="Verdana" w:hAnsi="Verdana"/>
          <w:sz w:val="18"/>
          <w:szCs w:val="18"/>
        </w:rPr>
        <w:t>et</w:t>
      </w:r>
      <w:r w:rsidR="00624A1B" w:rsidRPr="007405FE">
        <w:rPr>
          <w:rFonts w:ascii="Verdana" w:hAnsi="Verdana"/>
          <w:sz w:val="18"/>
          <w:szCs w:val="18"/>
        </w:rPr>
        <w:t xml:space="preserve">, le cas échéant, </w:t>
      </w:r>
      <w:r w:rsidR="00446CF8" w:rsidRPr="007405FE">
        <w:rPr>
          <w:rFonts w:ascii="Verdana" w:hAnsi="Verdana"/>
          <w:sz w:val="18"/>
          <w:szCs w:val="18"/>
        </w:rPr>
        <w:t>au droit en vigueur sur le territo</w:t>
      </w:r>
      <w:r w:rsidR="00340F1D" w:rsidRPr="007405FE">
        <w:rPr>
          <w:rFonts w:ascii="Verdana" w:hAnsi="Verdana"/>
          <w:sz w:val="18"/>
          <w:szCs w:val="18"/>
        </w:rPr>
        <w:t>ire national, mis en œuvre</w:t>
      </w:r>
      <w:r w:rsidR="00624A1B" w:rsidRPr="007405FE">
        <w:rPr>
          <w:rFonts w:ascii="Verdana" w:hAnsi="Verdana"/>
          <w:sz w:val="18"/>
          <w:szCs w:val="18"/>
        </w:rPr>
        <w:t xml:space="preserve"> selon l</w:t>
      </w:r>
      <w:r w:rsidR="00340F1D" w:rsidRPr="007405FE">
        <w:rPr>
          <w:rFonts w:ascii="Verdana" w:hAnsi="Verdana"/>
          <w:sz w:val="18"/>
          <w:szCs w:val="18"/>
        </w:rPr>
        <w:t>e</w:t>
      </w:r>
      <w:r w:rsidR="006E360D" w:rsidRPr="007405FE">
        <w:rPr>
          <w:rFonts w:ascii="Verdana" w:hAnsi="Verdana"/>
          <w:sz w:val="18"/>
          <w:szCs w:val="18"/>
        </w:rPr>
        <w:t xml:space="preserve">s </w:t>
      </w:r>
      <w:r w:rsidRPr="007405FE">
        <w:rPr>
          <w:rFonts w:ascii="Verdana" w:hAnsi="Verdana"/>
          <w:sz w:val="18"/>
          <w:szCs w:val="18"/>
        </w:rPr>
        <w:t>instructions</w:t>
      </w:r>
      <w:r w:rsidR="006E360D" w:rsidRPr="007405FE">
        <w:rPr>
          <w:rFonts w:ascii="Verdana" w:hAnsi="Verdana"/>
          <w:sz w:val="18"/>
          <w:szCs w:val="18"/>
        </w:rPr>
        <w:t xml:space="preserve"> </w:t>
      </w:r>
      <w:r w:rsidR="00624A1B" w:rsidRPr="007405FE">
        <w:rPr>
          <w:rFonts w:ascii="Verdana" w:hAnsi="Verdana"/>
          <w:sz w:val="18"/>
          <w:szCs w:val="18"/>
        </w:rPr>
        <w:t xml:space="preserve">de </w:t>
      </w:r>
      <w:r w:rsidR="006E360D" w:rsidRPr="007405FE">
        <w:rPr>
          <w:rFonts w:ascii="Verdana" w:hAnsi="Verdana"/>
          <w:sz w:val="18"/>
          <w:szCs w:val="18"/>
        </w:rPr>
        <w:t>l’AFLD.</w:t>
      </w:r>
    </w:p>
    <w:p w14:paraId="4956FF47" w14:textId="77777777" w:rsidR="00DF4EBF" w:rsidRPr="00DF4EBF" w:rsidRDefault="00DF4EBF" w:rsidP="00DF4EBF">
      <w:pPr>
        <w:pStyle w:val="Titre11"/>
        <w:numPr>
          <w:ilvl w:val="0"/>
          <w:numId w:val="0"/>
        </w:numPr>
        <w:jc w:val="both"/>
        <w:rPr>
          <w:rFonts w:ascii="Verdana" w:hAnsi="Verdana"/>
          <w:sz w:val="18"/>
          <w:szCs w:val="18"/>
        </w:rPr>
      </w:pPr>
      <w:r w:rsidRPr="00DF4EBF">
        <w:rPr>
          <w:rFonts w:ascii="Verdana" w:hAnsi="Verdana"/>
          <w:sz w:val="18"/>
          <w:szCs w:val="18"/>
        </w:rPr>
        <w:t>L’AFLD étant susceptible de réaliser des prestations de contrôle à la demande de tiers, les échantillons prélevés dans ce cadre pourront être confiés au titulaire du présent marché dès lors que le tiers n’a pas exprimé de souhaits contraires lors de la commande de la prestation de contrôle.</w:t>
      </w:r>
    </w:p>
    <w:p w14:paraId="7F687F3D" w14:textId="7021125C" w:rsidR="00D86D61" w:rsidRPr="007405FE" w:rsidDel="007A0E62" w:rsidRDefault="00D86D61" w:rsidP="00446CF8">
      <w:pPr>
        <w:jc w:val="both"/>
        <w:rPr>
          <w:del w:id="18" w:author="Jérémy Roubin" w:date="2025-10-12T17:46:00Z"/>
          <w:rFonts w:ascii="Verdana" w:hAnsi="Verdana"/>
          <w:sz w:val="18"/>
          <w:szCs w:val="18"/>
        </w:rPr>
      </w:pPr>
    </w:p>
    <w:p w14:paraId="0075767A" w14:textId="5DB6D668" w:rsidR="002F64EF" w:rsidRPr="00BC364C" w:rsidRDefault="002F64EF" w:rsidP="002F64EF">
      <w:pPr>
        <w:pStyle w:val="Titre11"/>
        <w:numPr>
          <w:ilvl w:val="0"/>
          <w:numId w:val="0"/>
        </w:numPr>
        <w:jc w:val="both"/>
        <w:rPr>
          <w:rFonts w:ascii="Verdana" w:hAnsi="Verdana"/>
          <w:sz w:val="18"/>
          <w:szCs w:val="18"/>
        </w:rPr>
      </w:pPr>
      <w:r w:rsidRPr="005D799A">
        <w:rPr>
          <w:rFonts w:ascii="Verdana" w:hAnsi="Verdana"/>
          <w:sz w:val="18"/>
          <w:szCs w:val="18"/>
        </w:rPr>
        <w:t xml:space="preserve">Dans ce cadre, l’AFLD lance la procédure d’attribution du présent marché afin de confier les prestations d’analyses des </w:t>
      </w:r>
      <w:r w:rsidRPr="00DC750E">
        <w:rPr>
          <w:rFonts w:ascii="Verdana" w:hAnsi="Verdana"/>
          <w:sz w:val="18"/>
          <w:szCs w:val="18"/>
        </w:rPr>
        <w:t>échantillons qu’elle aura prélevés dans le cadre de contrôles antidopage réalisés à un laboratoire accrédité par l’agence mondiale antidopage (AMA)</w:t>
      </w:r>
      <w:r w:rsidR="00600B24" w:rsidRPr="00DC750E">
        <w:rPr>
          <w:rFonts w:ascii="Verdana" w:hAnsi="Verdana"/>
          <w:sz w:val="18"/>
          <w:szCs w:val="18"/>
        </w:rPr>
        <w:t xml:space="preserve"> et certifié à la norme ISO/CEI 17025 </w:t>
      </w:r>
      <w:r w:rsidR="004A5E9D" w:rsidRPr="00DC750E">
        <w:rPr>
          <w:rFonts w:ascii="Verdana" w:hAnsi="Verdana"/>
          <w:sz w:val="18"/>
          <w:szCs w:val="18"/>
        </w:rPr>
        <w:t>délivré par un organisme d’accréditation membre de l’ILAC et signataire de l’ILAC MAR pour les activité</w:t>
      </w:r>
      <w:r w:rsidR="002527DF" w:rsidRPr="00DC750E">
        <w:rPr>
          <w:rFonts w:ascii="Verdana" w:hAnsi="Verdana"/>
          <w:sz w:val="18"/>
          <w:szCs w:val="18"/>
        </w:rPr>
        <w:t>s</w:t>
      </w:r>
      <w:r w:rsidR="004A5E9D" w:rsidRPr="00DC750E">
        <w:rPr>
          <w:rFonts w:ascii="Verdana" w:hAnsi="Verdana"/>
          <w:sz w:val="18"/>
          <w:szCs w:val="18"/>
        </w:rPr>
        <w:t xml:space="preserve"> d’analyse </w:t>
      </w:r>
      <w:r w:rsidR="00600B24" w:rsidRPr="00DC750E">
        <w:rPr>
          <w:rFonts w:ascii="Verdana" w:hAnsi="Verdana"/>
          <w:sz w:val="18"/>
          <w:szCs w:val="18"/>
        </w:rPr>
        <w:t xml:space="preserve">ou </w:t>
      </w:r>
      <w:r w:rsidR="00223262" w:rsidRPr="00DC750E">
        <w:rPr>
          <w:rFonts w:ascii="Verdana" w:hAnsi="Verdana"/>
          <w:sz w:val="18"/>
          <w:szCs w:val="18"/>
        </w:rPr>
        <w:t xml:space="preserve">à la norme </w:t>
      </w:r>
      <w:r w:rsidR="00600B24" w:rsidRPr="00DC750E">
        <w:rPr>
          <w:rFonts w:ascii="Verdana" w:hAnsi="Verdana"/>
          <w:sz w:val="18"/>
          <w:szCs w:val="18"/>
        </w:rPr>
        <w:t>ISO 15189</w:t>
      </w:r>
      <w:r w:rsidR="00223262" w:rsidRPr="00DC750E">
        <w:rPr>
          <w:rFonts w:ascii="Verdana" w:hAnsi="Verdana"/>
          <w:sz w:val="18"/>
          <w:szCs w:val="18"/>
        </w:rPr>
        <w:t xml:space="preserve"> pour les analyses relatives au </w:t>
      </w:r>
      <w:r w:rsidR="005D799A" w:rsidRPr="00DC750E">
        <w:rPr>
          <w:rFonts w:ascii="Verdana" w:hAnsi="Verdana"/>
          <w:sz w:val="18"/>
          <w:szCs w:val="18"/>
        </w:rPr>
        <w:t>passeport biologique de l’athlète (</w:t>
      </w:r>
      <w:r w:rsidR="00223262" w:rsidRPr="00DC750E">
        <w:rPr>
          <w:rFonts w:ascii="Verdana" w:hAnsi="Verdana"/>
          <w:sz w:val="18"/>
          <w:szCs w:val="18"/>
        </w:rPr>
        <w:t>PBA</w:t>
      </w:r>
      <w:r w:rsidR="005D799A" w:rsidRPr="00DC750E">
        <w:rPr>
          <w:rFonts w:ascii="Verdana" w:hAnsi="Verdana"/>
          <w:sz w:val="18"/>
          <w:szCs w:val="18"/>
        </w:rPr>
        <w:t>)</w:t>
      </w:r>
      <w:r w:rsidRPr="00DC750E">
        <w:rPr>
          <w:rFonts w:ascii="Verdana" w:hAnsi="Verdana"/>
          <w:sz w:val="18"/>
          <w:szCs w:val="18"/>
        </w:rPr>
        <w:t>. L’analyse des échantillons prélevés dans le cadre de contrôles antidopage effectués outre-mer ou</w:t>
      </w:r>
      <w:r w:rsidRPr="005D799A">
        <w:rPr>
          <w:rFonts w:ascii="Verdana" w:hAnsi="Verdana"/>
          <w:sz w:val="18"/>
          <w:szCs w:val="18"/>
        </w:rPr>
        <w:t xml:space="preserve"> à l’étranger par l’AFLD, ou à sa demande, sera également confiée au titulaire du présent marché sauf impératifs d’ordre technique rendant incompatible le transport des échantillons</w:t>
      </w:r>
      <w:r w:rsidR="00DF4EBF" w:rsidRPr="00DF4EBF">
        <w:rPr>
          <w:rFonts w:ascii="Verdana" w:hAnsi="Verdana"/>
          <w:sz w:val="18"/>
          <w:szCs w:val="18"/>
        </w:rPr>
        <w:t xml:space="preserve"> </w:t>
      </w:r>
      <w:r w:rsidR="00DF4EBF" w:rsidRPr="005D799A">
        <w:rPr>
          <w:rFonts w:ascii="Verdana" w:hAnsi="Verdana"/>
          <w:sz w:val="18"/>
          <w:szCs w:val="18"/>
        </w:rPr>
        <w:t>jusqu’au lieu d’analyse avec les règles d’analyse en vigueur stipulées dans les standards internationaux</w:t>
      </w:r>
      <w:r w:rsidRPr="005D799A">
        <w:rPr>
          <w:rFonts w:ascii="Verdana" w:hAnsi="Verdana"/>
          <w:sz w:val="18"/>
          <w:szCs w:val="18"/>
        </w:rPr>
        <w:t xml:space="preserve">, en particulier le risque de perte de l’intégrité physique de l’échantillon (délais courts </w:t>
      </w:r>
      <w:r w:rsidR="00861625">
        <w:rPr>
          <w:rFonts w:ascii="Verdana" w:hAnsi="Verdana"/>
          <w:sz w:val="18"/>
          <w:szCs w:val="18"/>
        </w:rPr>
        <w:t>pour la réalisation de l’analyse</w:t>
      </w:r>
      <w:r w:rsidRPr="005D799A">
        <w:rPr>
          <w:rFonts w:ascii="Verdana" w:hAnsi="Verdana"/>
          <w:sz w:val="18"/>
          <w:szCs w:val="18"/>
        </w:rPr>
        <w:t xml:space="preserve">, modalités </w:t>
      </w:r>
      <w:r w:rsidR="002A00CE">
        <w:rPr>
          <w:rFonts w:ascii="Verdana" w:hAnsi="Verdana"/>
          <w:sz w:val="18"/>
          <w:szCs w:val="18"/>
        </w:rPr>
        <w:t xml:space="preserve">strictes </w:t>
      </w:r>
      <w:r w:rsidRPr="005D799A">
        <w:rPr>
          <w:rFonts w:ascii="Verdana" w:hAnsi="Verdana"/>
          <w:sz w:val="18"/>
          <w:szCs w:val="18"/>
        </w:rPr>
        <w:t>de conservation climatiques</w:t>
      </w:r>
      <w:del w:id="19" w:author="Jérémy Roubin" w:date="2025-10-12T17:46:00Z">
        <w:r w:rsidRPr="005D799A" w:rsidDel="007A0E62">
          <w:rPr>
            <w:rFonts w:ascii="Verdana" w:hAnsi="Verdana"/>
            <w:sz w:val="18"/>
            <w:szCs w:val="18"/>
          </w:rPr>
          <w:delText>,</w:delText>
        </w:r>
      </w:del>
      <w:r w:rsidRPr="005D799A">
        <w:rPr>
          <w:rFonts w:ascii="Verdana" w:hAnsi="Verdana"/>
          <w:sz w:val="18"/>
          <w:szCs w:val="18"/>
        </w:rPr>
        <w:t xml:space="preserve">…), </w:t>
      </w:r>
      <w:r w:rsidR="00600B24" w:rsidRPr="00DF4EBF">
        <w:rPr>
          <w:rFonts w:ascii="Verdana" w:hAnsi="Verdana"/>
          <w:sz w:val="18"/>
          <w:szCs w:val="18"/>
        </w:rPr>
        <w:t xml:space="preserve">ou </w:t>
      </w:r>
      <w:r w:rsidR="004A5E9D" w:rsidRPr="00DF4EBF">
        <w:rPr>
          <w:rFonts w:ascii="Verdana" w:hAnsi="Verdana"/>
          <w:sz w:val="18"/>
          <w:szCs w:val="18"/>
        </w:rPr>
        <w:t xml:space="preserve">d’une procédure </w:t>
      </w:r>
      <w:r w:rsidR="00600B24" w:rsidRPr="00DF4EBF">
        <w:rPr>
          <w:rFonts w:ascii="Verdana" w:hAnsi="Verdana"/>
          <w:sz w:val="18"/>
          <w:szCs w:val="18"/>
        </w:rPr>
        <w:t>analy</w:t>
      </w:r>
      <w:r w:rsidR="004A5E9D" w:rsidRPr="00DF4EBF">
        <w:rPr>
          <w:rFonts w:ascii="Verdana" w:hAnsi="Verdana"/>
          <w:sz w:val="18"/>
          <w:szCs w:val="18"/>
        </w:rPr>
        <w:t>tique</w:t>
      </w:r>
      <w:r w:rsidR="00DF4EBF">
        <w:rPr>
          <w:rFonts w:ascii="Verdana" w:hAnsi="Verdana"/>
          <w:sz w:val="18"/>
          <w:szCs w:val="18"/>
        </w:rPr>
        <w:t xml:space="preserve"> approuvée par l’AMA dont n</w:t>
      </w:r>
      <w:r w:rsidR="00600B24" w:rsidRPr="00DF4EBF">
        <w:rPr>
          <w:rFonts w:ascii="Verdana" w:hAnsi="Verdana"/>
          <w:sz w:val="18"/>
          <w:szCs w:val="18"/>
        </w:rPr>
        <w:t>e disposerait pas le titulaire à la date de réalisation de l’échantillon</w:t>
      </w:r>
      <w:r w:rsidR="009C6B7F" w:rsidRPr="00DF4EBF">
        <w:rPr>
          <w:rFonts w:ascii="Verdana" w:hAnsi="Verdana"/>
          <w:sz w:val="18"/>
          <w:szCs w:val="18"/>
        </w:rPr>
        <w:t xml:space="preserve">, soit par </w:t>
      </w:r>
      <w:r w:rsidR="00DF4EBF">
        <w:rPr>
          <w:rFonts w:ascii="Verdana" w:hAnsi="Verdana"/>
          <w:sz w:val="18"/>
          <w:szCs w:val="18"/>
        </w:rPr>
        <w:t xml:space="preserve">dépôt </w:t>
      </w:r>
      <w:r w:rsidR="009C6B7F" w:rsidRPr="00DF4EBF">
        <w:rPr>
          <w:rFonts w:ascii="Verdana" w:hAnsi="Verdana"/>
          <w:sz w:val="18"/>
          <w:szCs w:val="18"/>
        </w:rPr>
        <w:t xml:space="preserve">direct, soit en transit auprès du titulaire qui reste responsable du maintien de </w:t>
      </w:r>
      <w:r w:rsidR="009C6B7F" w:rsidRPr="00BC364C">
        <w:rPr>
          <w:rFonts w:ascii="Verdana" w:hAnsi="Verdana"/>
          <w:sz w:val="18"/>
          <w:szCs w:val="18"/>
        </w:rPr>
        <w:t>la chaîne de possession.</w:t>
      </w:r>
    </w:p>
    <w:p w14:paraId="3C8D25BB" w14:textId="775D68D2" w:rsidR="002F64EF" w:rsidRPr="00BC364C"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 xml:space="preserve">Les échantillons analysés sont conservés </w:t>
      </w:r>
      <w:proofErr w:type="gramStart"/>
      <w:r w:rsidRPr="00BC364C">
        <w:rPr>
          <w:rFonts w:ascii="Verdana" w:hAnsi="Verdana"/>
          <w:i/>
          <w:sz w:val="18"/>
          <w:szCs w:val="18"/>
        </w:rPr>
        <w:t>a</w:t>
      </w:r>
      <w:proofErr w:type="gramEnd"/>
      <w:r w:rsidRPr="00BC364C">
        <w:rPr>
          <w:rFonts w:ascii="Verdana" w:hAnsi="Verdana"/>
          <w:i/>
          <w:sz w:val="18"/>
          <w:szCs w:val="18"/>
        </w:rPr>
        <w:t xml:space="preserve"> minima</w:t>
      </w:r>
      <w:r w:rsidRPr="00BC364C">
        <w:rPr>
          <w:rFonts w:ascii="Verdana" w:hAnsi="Verdana"/>
          <w:sz w:val="18"/>
          <w:szCs w:val="18"/>
        </w:rPr>
        <w:t xml:space="preserve"> trois mois</w:t>
      </w:r>
      <w:r w:rsidR="007D575B" w:rsidRPr="00BC364C">
        <w:rPr>
          <w:rFonts w:ascii="Verdana" w:hAnsi="Verdana"/>
          <w:sz w:val="18"/>
          <w:szCs w:val="18"/>
        </w:rPr>
        <w:t xml:space="preserve"> (six mois pour les gouttes de sang séché)</w:t>
      </w:r>
      <w:r w:rsidRPr="00BC364C">
        <w:rPr>
          <w:rFonts w:ascii="Verdana" w:hAnsi="Verdana"/>
          <w:sz w:val="18"/>
          <w:szCs w:val="18"/>
        </w:rPr>
        <w:t xml:space="preserve"> à compter de l’analyse par le laboratoire qui les a réalisées et jusqu’à dix ans </w:t>
      </w:r>
      <w:del w:id="20" w:author="Jérémy Roubin" w:date="2025-10-12T17:47:00Z">
        <w:r w:rsidRPr="00BC364C" w:rsidDel="007A0E62">
          <w:rPr>
            <w:rFonts w:ascii="Verdana" w:hAnsi="Verdana"/>
            <w:sz w:val="18"/>
            <w:szCs w:val="18"/>
          </w:rPr>
          <w:delText>pour les cas limitativement énumérés à</w:delText>
        </w:r>
      </w:del>
      <w:ins w:id="21" w:author="Jérémy Roubin" w:date="2025-10-12T17:47:00Z">
        <w:r w:rsidR="007A0E62">
          <w:rPr>
            <w:rFonts w:ascii="Verdana" w:hAnsi="Verdana"/>
            <w:sz w:val="18"/>
            <w:szCs w:val="18"/>
          </w:rPr>
          <w:t>dans les cas prévus par une délibération du collège de l’AFLD pris en application de</w:t>
        </w:r>
      </w:ins>
      <w:r w:rsidRPr="00BC364C">
        <w:rPr>
          <w:rFonts w:ascii="Verdana" w:hAnsi="Verdana"/>
          <w:sz w:val="18"/>
          <w:szCs w:val="18"/>
        </w:rPr>
        <w:t xml:space="preserve"> l’article</w:t>
      </w:r>
      <w:r w:rsidRPr="00DF4EBF">
        <w:rPr>
          <w:rFonts w:ascii="Verdana" w:hAnsi="Verdana"/>
          <w:sz w:val="18"/>
          <w:szCs w:val="18"/>
        </w:rPr>
        <w:t xml:space="preserve"> R. 232-66 du code du sport. A défaut de demande expresse à l’issue des trois mois, l’échantillon sera conservé pour une durée indéterminée, dans la limite de dix ans, ou jusqu’à réception de la demande de destruction de l’échantillon </w:t>
      </w:r>
      <w:r w:rsidR="00BC364C">
        <w:rPr>
          <w:rFonts w:ascii="Verdana" w:hAnsi="Verdana"/>
          <w:sz w:val="18"/>
          <w:szCs w:val="18"/>
        </w:rPr>
        <w:t>par l’AFLD.</w:t>
      </w:r>
    </w:p>
    <w:p w14:paraId="0DED3B6C" w14:textId="053DD49C" w:rsidR="002F64EF" w:rsidRPr="00BC364C"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Durant le temps de stockage, l’AFLD peut demander à ré</w:t>
      </w:r>
      <w:del w:id="22" w:author="Adeline Molina" w:date="2025-10-17T09:39:00Z">
        <w:r w:rsidRPr="00BC364C" w:rsidDel="00D75285">
          <w:rPr>
            <w:rFonts w:ascii="Verdana" w:hAnsi="Verdana"/>
            <w:sz w:val="18"/>
            <w:szCs w:val="18"/>
          </w:rPr>
          <w:delText>-</w:delText>
        </w:r>
      </w:del>
      <w:r w:rsidRPr="00BC364C">
        <w:rPr>
          <w:rFonts w:ascii="Verdana" w:hAnsi="Verdana"/>
          <w:sz w:val="18"/>
          <w:szCs w:val="18"/>
        </w:rPr>
        <w:t>analyser les échantillons. Ces échantillons font l’objet d’une destruction sur demande expresse de l’AFLD</w:t>
      </w:r>
      <w:r w:rsidR="007D575B">
        <w:rPr>
          <w:rFonts w:ascii="Verdana" w:hAnsi="Verdana"/>
          <w:sz w:val="18"/>
          <w:szCs w:val="18"/>
        </w:rPr>
        <w:t>.</w:t>
      </w:r>
      <w:r w:rsidRPr="00BC364C">
        <w:rPr>
          <w:rFonts w:ascii="Verdana" w:hAnsi="Verdana"/>
          <w:sz w:val="18"/>
          <w:szCs w:val="18"/>
        </w:rPr>
        <w:t xml:space="preserve"> L’attention du titulaire est attirée sur le fait que le stock actuel des échantillons AFLD, analysés depuis plus de trois mois à la date de notification du marché, détenu par l</w:t>
      </w:r>
      <w:r w:rsidR="00ED0BB2" w:rsidRPr="00BC364C">
        <w:rPr>
          <w:rFonts w:ascii="Verdana" w:hAnsi="Verdana"/>
          <w:sz w:val="18"/>
          <w:szCs w:val="18"/>
        </w:rPr>
        <w:t>e titulaire actuel du marché (le laboratoire antidopage français)</w:t>
      </w:r>
      <w:r w:rsidRPr="00BC364C">
        <w:rPr>
          <w:rFonts w:ascii="Verdana" w:hAnsi="Verdana"/>
          <w:sz w:val="18"/>
          <w:szCs w:val="18"/>
        </w:rPr>
        <w:t>, sera à transférer dans le mois suivant la notification du marché.</w:t>
      </w:r>
    </w:p>
    <w:p w14:paraId="610D5275" w14:textId="079ADCDD" w:rsidR="002F64EF" w:rsidRPr="00BC364C"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En complément de ces prestations, l’AFLD souhaite disposer d’une prestation d’analyse du passeport biologique de l’athlète. Une fois le prélèvement sanguin ou urinaire réalisé par le titulaire du lot 1</w:t>
      </w:r>
      <w:r w:rsidR="007D575B">
        <w:rPr>
          <w:rFonts w:ascii="Verdana" w:hAnsi="Verdana"/>
          <w:sz w:val="18"/>
          <w:szCs w:val="18"/>
        </w:rPr>
        <w:t xml:space="preserve"> ou par un autre laboratoire antidopage accrédité par l’AMA</w:t>
      </w:r>
      <w:r w:rsidRPr="00BC364C">
        <w:rPr>
          <w:rFonts w:ascii="Verdana" w:hAnsi="Verdana"/>
          <w:sz w:val="18"/>
          <w:szCs w:val="18"/>
        </w:rPr>
        <w:t xml:space="preserve">, l’AFLD souhaite confier au titulaire du lot </w:t>
      </w:r>
      <w:r w:rsidR="00523509">
        <w:rPr>
          <w:rFonts w:ascii="Verdana" w:hAnsi="Verdana"/>
          <w:sz w:val="18"/>
          <w:szCs w:val="18"/>
        </w:rPr>
        <w:t>2</w:t>
      </w:r>
      <w:r w:rsidRPr="00BC364C">
        <w:rPr>
          <w:rFonts w:ascii="Verdana" w:hAnsi="Verdana"/>
          <w:sz w:val="18"/>
          <w:szCs w:val="18"/>
        </w:rPr>
        <w:t xml:space="preserve"> du présent marché l’analyse d</w:t>
      </w:r>
      <w:r w:rsidR="00C200E7">
        <w:rPr>
          <w:rFonts w:ascii="Verdana" w:hAnsi="Verdana"/>
          <w:sz w:val="18"/>
          <w:szCs w:val="18"/>
        </w:rPr>
        <w:t>es</w:t>
      </w:r>
      <w:r w:rsidRPr="00BC364C">
        <w:rPr>
          <w:rFonts w:ascii="Verdana" w:hAnsi="Verdana"/>
          <w:sz w:val="18"/>
          <w:szCs w:val="18"/>
        </w:rPr>
        <w:t xml:space="preserve"> module</w:t>
      </w:r>
      <w:r w:rsidR="00C200E7">
        <w:rPr>
          <w:rFonts w:ascii="Verdana" w:hAnsi="Verdana"/>
          <w:sz w:val="18"/>
          <w:szCs w:val="18"/>
        </w:rPr>
        <w:t>s</w:t>
      </w:r>
      <w:r w:rsidRPr="00BC364C">
        <w:rPr>
          <w:rFonts w:ascii="Verdana" w:hAnsi="Verdana"/>
          <w:sz w:val="18"/>
          <w:szCs w:val="18"/>
        </w:rPr>
        <w:t xml:space="preserve"> du passeport du sportif concerné. Elle recourt ainsi aux services d’une unité de gestion du passeport biologique</w:t>
      </w:r>
      <w:r w:rsidR="00ED0BB2" w:rsidRPr="00BC364C">
        <w:rPr>
          <w:rFonts w:ascii="Verdana" w:hAnsi="Verdana"/>
          <w:sz w:val="18"/>
          <w:szCs w:val="18"/>
        </w:rPr>
        <w:t xml:space="preserve"> (UGPA)</w:t>
      </w:r>
      <w:r w:rsidRPr="00BC364C">
        <w:rPr>
          <w:rFonts w:ascii="Verdana" w:hAnsi="Verdana"/>
          <w:sz w:val="18"/>
          <w:szCs w:val="18"/>
        </w:rPr>
        <w:t xml:space="preserve"> accréditée par l’AMA pour analyser des variations du passeport biologique d’un athlète conformément aux dispositions du code du sport et aux standards de l’AMA en vigueur. Les experts auxquels le titulaire peut recourir sont listés expressément dans une liste arrêtée par le collège de </w:t>
      </w:r>
      <w:del w:id="23" w:author="Jérémy Roubin" w:date="2025-10-12T17:48:00Z">
        <w:r w:rsidRPr="00BC364C" w:rsidDel="007A0E62">
          <w:rPr>
            <w:rFonts w:ascii="Verdana" w:hAnsi="Verdana"/>
            <w:sz w:val="18"/>
            <w:szCs w:val="18"/>
          </w:rPr>
          <w:delText xml:space="preserve">l’Agence </w:delText>
        </w:r>
      </w:del>
      <w:ins w:id="24" w:author="Jérémy Roubin" w:date="2025-10-12T17:48:00Z">
        <w:r w:rsidR="007A0E62" w:rsidRPr="00BC364C">
          <w:rPr>
            <w:rFonts w:ascii="Verdana" w:hAnsi="Verdana"/>
            <w:sz w:val="18"/>
            <w:szCs w:val="18"/>
          </w:rPr>
          <w:t>l’A</w:t>
        </w:r>
        <w:r w:rsidR="007A0E62">
          <w:rPr>
            <w:rFonts w:ascii="Verdana" w:hAnsi="Verdana"/>
            <w:sz w:val="18"/>
            <w:szCs w:val="18"/>
          </w:rPr>
          <w:t>FLD</w:t>
        </w:r>
        <w:r w:rsidR="007A0E62" w:rsidRPr="00BC364C">
          <w:rPr>
            <w:rFonts w:ascii="Verdana" w:hAnsi="Verdana"/>
            <w:sz w:val="18"/>
            <w:szCs w:val="18"/>
          </w:rPr>
          <w:t xml:space="preserve"> </w:t>
        </w:r>
      </w:ins>
      <w:r w:rsidRPr="00BC364C">
        <w:rPr>
          <w:rFonts w:ascii="Verdana" w:hAnsi="Verdana"/>
          <w:sz w:val="18"/>
          <w:szCs w:val="18"/>
        </w:rPr>
        <w:t xml:space="preserve">sur proposition de l’Unité de </w:t>
      </w:r>
      <w:ins w:id="25" w:author="Jérémy Roubin" w:date="2025-10-12T17:49:00Z">
        <w:r w:rsidR="007A0E62">
          <w:rPr>
            <w:rFonts w:ascii="Verdana" w:hAnsi="Verdana"/>
            <w:sz w:val="18"/>
            <w:szCs w:val="18"/>
          </w:rPr>
          <w:t>g</w:t>
        </w:r>
      </w:ins>
      <w:del w:id="26" w:author="Jérémy Roubin" w:date="2025-10-12T17:49:00Z">
        <w:r w:rsidRPr="00BC364C" w:rsidDel="007A0E62">
          <w:rPr>
            <w:rFonts w:ascii="Verdana" w:hAnsi="Verdana"/>
            <w:sz w:val="18"/>
            <w:szCs w:val="18"/>
          </w:rPr>
          <w:delText>G</w:delText>
        </w:r>
      </w:del>
      <w:r w:rsidRPr="00BC364C">
        <w:rPr>
          <w:rFonts w:ascii="Verdana" w:hAnsi="Verdana"/>
          <w:sz w:val="18"/>
          <w:szCs w:val="18"/>
        </w:rPr>
        <w:t xml:space="preserve">estion du </w:t>
      </w:r>
      <w:ins w:id="27" w:author="Jérémy Roubin" w:date="2025-10-12T17:49:00Z">
        <w:r w:rsidR="007A0E62">
          <w:rPr>
            <w:rFonts w:ascii="Verdana" w:hAnsi="Verdana"/>
            <w:sz w:val="18"/>
            <w:szCs w:val="18"/>
          </w:rPr>
          <w:t>p</w:t>
        </w:r>
      </w:ins>
      <w:del w:id="28" w:author="Jérémy Roubin" w:date="2025-10-12T17:49:00Z">
        <w:r w:rsidRPr="00BC364C" w:rsidDel="007A0E62">
          <w:rPr>
            <w:rFonts w:ascii="Verdana" w:hAnsi="Verdana"/>
            <w:sz w:val="18"/>
            <w:szCs w:val="18"/>
          </w:rPr>
          <w:delText>P</w:delText>
        </w:r>
      </w:del>
      <w:r w:rsidRPr="00BC364C">
        <w:rPr>
          <w:rFonts w:ascii="Verdana" w:hAnsi="Verdana"/>
          <w:sz w:val="18"/>
          <w:szCs w:val="18"/>
        </w:rPr>
        <w:t>asseport de l’</w:t>
      </w:r>
      <w:ins w:id="29" w:author="Jérémy Roubin" w:date="2025-10-12T17:49:00Z">
        <w:r w:rsidR="007A0E62">
          <w:rPr>
            <w:rFonts w:ascii="Verdana" w:hAnsi="Verdana"/>
            <w:sz w:val="18"/>
            <w:szCs w:val="18"/>
          </w:rPr>
          <w:t>a</w:t>
        </w:r>
      </w:ins>
      <w:del w:id="30" w:author="Jérémy Roubin" w:date="2025-10-12T17:49:00Z">
        <w:r w:rsidRPr="00BC364C" w:rsidDel="007A0E62">
          <w:rPr>
            <w:rFonts w:ascii="Verdana" w:hAnsi="Verdana"/>
            <w:sz w:val="18"/>
            <w:szCs w:val="18"/>
          </w:rPr>
          <w:delText>A</w:delText>
        </w:r>
      </w:del>
      <w:r w:rsidRPr="00BC364C">
        <w:rPr>
          <w:rFonts w:ascii="Verdana" w:hAnsi="Verdana"/>
          <w:sz w:val="18"/>
          <w:szCs w:val="18"/>
        </w:rPr>
        <w:t xml:space="preserve">thlète. </w:t>
      </w:r>
    </w:p>
    <w:p w14:paraId="322735AE" w14:textId="2A463BB7" w:rsidR="002F64EF" w:rsidRPr="00DE361D" w:rsidRDefault="006D1C4F">
      <w:pPr>
        <w:pStyle w:val="Texte"/>
        <w:rPr>
          <w:sz w:val="18"/>
          <w:szCs w:val="18"/>
          <w:rPrChange w:id="31" w:author="Jean-François ETANCELIN" w:date="2025-10-16T10:21:00Z">
            <w:rPr/>
          </w:rPrChange>
        </w:rPr>
        <w:pPrChange w:id="32" w:author="Jean-François ETANCELIN" w:date="2025-10-16T10:21:00Z">
          <w:pPr>
            <w:keepNext/>
            <w:spacing w:line="288" w:lineRule="auto"/>
            <w:jc w:val="both"/>
            <w:outlineLvl w:val="1"/>
          </w:pPr>
        </w:pPrChange>
      </w:pPr>
      <w:bookmarkStart w:id="33" w:name="_Toc86396138"/>
      <w:r w:rsidRPr="00DE361D">
        <w:rPr>
          <w:sz w:val="18"/>
          <w:szCs w:val="18"/>
          <w:rPrChange w:id="34" w:author="Jean-François ETANCELIN" w:date="2025-10-16T10:21:00Z">
            <w:rPr/>
          </w:rPrChange>
        </w:rPr>
        <w:t xml:space="preserve">3.1 </w:t>
      </w:r>
      <w:r w:rsidR="002F64EF" w:rsidRPr="00DE361D">
        <w:rPr>
          <w:sz w:val="18"/>
          <w:szCs w:val="18"/>
          <w:rPrChange w:id="35" w:author="Jean-François ETANCELIN" w:date="2025-10-16T10:21:00Z">
            <w:rPr/>
          </w:rPrChange>
        </w:rPr>
        <w:t>Lot 1 - Prestations d’analyses</w:t>
      </w:r>
      <w:bookmarkEnd w:id="33"/>
      <w:r w:rsidR="002F64EF" w:rsidRPr="00DE361D">
        <w:rPr>
          <w:sz w:val="18"/>
          <w:szCs w:val="18"/>
          <w:rPrChange w:id="36" w:author="Jean-François ETANCELIN" w:date="2025-10-16T10:21:00Z">
            <w:rPr/>
          </w:rPrChange>
        </w:rPr>
        <w:t xml:space="preserve"> </w:t>
      </w:r>
      <w:bookmarkStart w:id="37" w:name="_Toc84603490"/>
      <w:r w:rsidR="00EE4F0D" w:rsidRPr="00DE361D">
        <w:rPr>
          <w:sz w:val="18"/>
          <w:szCs w:val="18"/>
          <w:rPrChange w:id="38" w:author="Jean-François ETANCELIN" w:date="2025-10-16T10:21:00Z">
            <w:rPr/>
          </w:rPrChange>
        </w:rPr>
        <w:t>des échantillons urinaires et sanguins</w:t>
      </w:r>
    </w:p>
    <w:p w14:paraId="2543262F" w14:textId="48FAA298" w:rsidR="002F64EF" w:rsidRPr="00BC364C" w:rsidRDefault="002F64EF" w:rsidP="002F64EF">
      <w:pPr>
        <w:jc w:val="both"/>
        <w:rPr>
          <w:rFonts w:ascii="Verdana" w:hAnsi="Verdana"/>
          <w:sz w:val="18"/>
          <w:szCs w:val="18"/>
        </w:rPr>
      </w:pPr>
      <w:r w:rsidRPr="00BC364C">
        <w:rPr>
          <w:rFonts w:ascii="Verdana" w:hAnsi="Verdana"/>
          <w:sz w:val="18"/>
          <w:szCs w:val="18"/>
        </w:rPr>
        <w:t>Dans le cadre du lot 1, l’AFLD confie au titulaire l’ensemble des prestations d’analyse urinaire et sanguine susceptibles d’être effectuées sur les échantillons prélevés dans le cadre des contrôles antidopage.</w:t>
      </w:r>
      <w:bookmarkEnd w:id="37"/>
    </w:p>
    <w:p w14:paraId="523C6F4B" w14:textId="6BFAD85A" w:rsidR="00EE4F0D" w:rsidRPr="00BC364C" w:rsidRDefault="00EE4F0D" w:rsidP="002F64EF">
      <w:pPr>
        <w:jc w:val="both"/>
        <w:rPr>
          <w:rFonts w:ascii="Verdana" w:hAnsi="Verdana"/>
          <w:sz w:val="18"/>
          <w:szCs w:val="18"/>
        </w:rPr>
      </w:pPr>
    </w:p>
    <w:p w14:paraId="114AE325" w14:textId="5F16A045" w:rsidR="005504AF" w:rsidRDefault="005504AF" w:rsidP="002F64EF">
      <w:pPr>
        <w:jc w:val="both"/>
        <w:rPr>
          <w:ins w:id="39" w:author="Adeline Molina" w:date="2025-10-17T09:43:00Z"/>
          <w:rFonts w:ascii="Verdana" w:hAnsi="Verdana"/>
          <w:sz w:val="18"/>
          <w:szCs w:val="18"/>
        </w:rPr>
      </w:pPr>
      <w:commentRangeStart w:id="40"/>
      <w:r w:rsidRPr="00BC364C">
        <w:rPr>
          <w:rFonts w:ascii="Verdana" w:hAnsi="Verdana"/>
          <w:sz w:val="18"/>
          <w:szCs w:val="18"/>
        </w:rPr>
        <w:t>Par analyse, il est entendu la détection, l’identification et dans certains cas la démonstration de la présence au-dessus d’un seuil d’une ou plusieurs substance(s) interdite(s) et/ou de leurs métabolites ou marqueurs ou l’usage de substances interdites ou de méthodes interdites dans les fluides ou tissus biologiques humains.</w:t>
      </w:r>
      <w:r w:rsidRPr="00BC364C">
        <w:rPr>
          <w:rFonts w:ascii="Verdana" w:hAnsi="Verdana"/>
          <w:sz w:val="18"/>
          <w:szCs w:val="18"/>
        </w:rPr>
        <w:cr/>
      </w:r>
      <w:commentRangeEnd w:id="40"/>
      <w:r w:rsidR="007F3CB0">
        <w:rPr>
          <w:rStyle w:val="Marquedecommentaire"/>
          <w:rFonts w:ascii="Verdana" w:eastAsia="Times New Roman" w:hAnsi="Verdana"/>
          <w:bdr w:val="none" w:sz="0" w:space="0" w:color="auto"/>
          <w:lang w:eastAsia="ja-JP"/>
        </w:rPr>
        <w:commentReference w:id="40"/>
      </w:r>
      <w:ins w:id="41" w:author="Adeline Molina" w:date="2025-10-17T09:42:00Z">
        <w:r w:rsidR="00D75285">
          <w:rPr>
            <w:rFonts w:ascii="Verdana" w:hAnsi="Verdana"/>
            <w:sz w:val="18"/>
            <w:szCs w:val="18"/>
          </w:rPr>
          <w:t xml:space="preserve">La liste des substances et méthodes interdites </w:t>
        </w:r>
      </w:ins>
      <w:ins w:id="42" w:author="Adeline Molina" w:date="2025-10-17T09:43:00Z">
        <w:r w:rsidR="00D75285">
          <w:rPr>
            <w:rFonts w:ascii="Verdana" w:hAnsi="Verdana"/>
            <w:sz w:val="18"/>
            <w:szCs w:val="18"/>
          </w:rPr>
          <w:t xml:space="preserve">par l’AMA </w:t>
        </w:r>
      </w:ins>
      <w:ins w:id="43" w:author="Adeline Molina" w:date="2025-10-17T09:42:00Z">
        <w:r w:rsidR="00D75285">
          <w:rPr>
            <w:rFonts w:ascii="Verdana" w:hAnsi="Verdana"/>
            <w:sz w:val="18"/>
            <w:szCs w:val="18"/>
          </w:rPr>
          <w:t>est mise à jour annuellement.</w:t>
        </w:r>
      </w:ins>
    </w:p>
    <w:p w14:paraId="70614393" w14:textId="77777777" w:rsidR="00D75285" w:rsidRPr="00BC364C" w:rsidRDefault="00D75285" w:rsidP="002F64EF">
      <w:pPr>
        <w:jc w:val="both"/>
        <w:rPr>
          <w:rFonts w:ascii="Verdana" w:hAnsi="Verdana"/>
          <w:sz w:val="18"/>
          <w:szCs w:val="18"/>
        </w:rPr>
      </w:pPr>
    </w:p>
    <w:p w14:paraId="1C1CA7FA" w14:textId="738D682A" w:rsidR="002F64EF" w:rsidRPr="00BC364C" w:rsidRDefault="002F64EF" w:rsidP="002F64EF">
      <w:pPr>
        <w:jc w:val="both"/>
        <w:rPr>
          <w:rFonts w:ascii="Verdana" w:hAnsi="Verdana"/>
          <w:sz w:val="18"/>
          <w:szCs w:val="18"/>
        </w:rPr>
      </w:pPr>
      <w:r w:rsidRPr="00BC364C">
        <w:rPr>
          <w:rFonts w:ascii="Verdana" w:hAnsi="Verdana"/>
          <w:sz w:val="18"/>
          <w:szCs w:val="18"/>
        </w:rPr>
        <w:t>A titre indicatif</w:t>
      </w:r>
      <w:r w:rsidR="005504AF" w:rsidRPr="00BC364C">
        <w:rPr>
          <w:rFonts w:ascii="Verdana" w:hAnsi="Verdana"/>
          <w:sz w:val="18"/>
          <w:szCs w:val="18"/>
        </w:rPr>
        <w:t xml:space="preserve"> et sans valeur contractuelle</w:t>
      </w:r>
      <w:r w:rsidRPr="00BC364C">
        <w:rPr>
          <w:rFonts w:ascii="Verdana" w:hAnsi="Verdana"/>
          <w:sz w:val="18"/>
          <w:szCs w:val="18"/>
        </w:rPr>
        <w:t xml:space="preserve">, la quantité annuelle estimée d’analyses (incluant les prélèvements effectués par l’AFLD pour compte de tiers) est </w:t>
      </w:r>
      <w:r w:rsidR="005504AF" w:rsidRPr="00BC364C">
        <w:rPr>
          <w:rFonts w:ascii="Verdana" w:hAnsi="Verdana"/>
          <w:sz w:val="18"/>
          <w:szCs w:val="18"/>
        </w:rPr>
        <w:t xml:space="preserve">comprise entre </w:t>
      </w:r>
      <w:r w:rsidR="00523509">
        <w:rPr>
          <w:rFonts w:ascii="Verdana" w:hAnsi="Verdana"/>
          <w:sz w:val="18"/>
          <w:szCs w:val="18"/>
        </w:rPr>
        <w:t xml:space="preserve">8 </w:t>
      </w:r>
      <w:r w:rsidRPr="00BC364C">
        <w:rPr>
          <w:rFonts w:ascii="Verdana" w:hAnsi="Verdana"/>
          <w:sz w:val="18"/>
          <w:szCs w:val="18"/>
        </w:rPr>
        <w:t>000 prélèvements au minimum et 15 000 au maximum.</w:t>
      </w:r>
    </w:p>
    <w:p w14:paraId="082D4DD2" w14:textId="77777777" w:rsidR="00EE4F0D" w:rsidRPr="00BC364C" w:rsidRDefault="00EE4F0D" w:rsidP="002F64EF">
      <w:pPr>
        <w:jc w:val="both"/>
        <w:rPr>
          <w:rFonts w:ascii="Verdana" w:hAnsi="Verdana"/>
          <w:sz w:val="18"/>
          <w:szCs w:val="18"/>
        </w:rPr>
      </w:pPr>
    </w:p>
    <w:p w14:paraId="1264DF90" w14:textId="63B8C46C" w:rsidR="002F64EF" w:rsidRPr="00BC364C" w:rsidRDefault="002F64EF" w:rsidP="002F64EF">
      <w:pPr>
        <w:jc w:val="both"/>
        <w:rPr>
          <w:rFonts w:ascii="Verdana" w:hAnsi="Verdana"/>
          <w:sz w:val="18"/>
          <w:szCs w:val="18"/>
        </w:rPr>
      </w:pPr>
      <w:r w:rsidRPr="00BC364C">
        <w:rPr>
          <w:rFonts w:ascii="Verdana" w:hAnsi="Verdana"/>
          <w:sz w:val="18"/>
          <w:szCs w:val="18"/>
        </w:rPr>
        <w:t>La conservation des échantillons par le laboratoire s’effectue dans des conditions de température adaptées selon les normes en vigueur définies par l’AFLD dans le respect des règles fixées par l’AMA.</w:t>
      </w:r>
    </w:p>
    <w:p w14:paraId="42544F95" w14:textId="77777777" w:rsidR="00EE4F0D" w:rsidRPr="00BC364C" w:rsidRDefault="00EE4F0D" w:rsidP="002F64EF">
      <w:pPr>
        <w:jc w:val="both"/>
        <w:rPr>
          <w:rFonts w:ascii="Verdana" w:hAnsi="Verdana"/>
          <w:sz w:val="18"/>
          <w:szCs w:val="18"/>
        </w:rPr>
      </w:pPr>
    </w:p>
    <w:p w14:paraId="42E16490" w14:textId="0249B735" w:rsidR="002F64EF" w:rsidRPr="00BC364C" w:rsidRDefault="002F64EF" w:rsidP="002F64EF">
      <w:pPr>
        <w:jc w:val="both"/>
        <w:rPr>
          <w:rFonts w:ascii="Verdana" w:hAnsi="Verdana"/>
          <w:sz w:val="18"/>
          <w:szCs w:val="18"/>
        </w:rPr>
      </w:pPr>
      <w:r w:rsidRPr="00BC364C">
        <w:rPr>
          <w:rFonts w:ascii="Verdana" w:hAnsi="Verdana"/>
          <w:sz w:val="18"/>
          <w:szCs w:val="18"/>
        </w:rPr>
        <w:t xml:space="preserve">Conformément à l’article R. 232-63 du code du sport, les conditions de conservation font l’objet d’une décision </w:t>
      </w:r>
      <w:del w:id="44" w:author="Jérémy Roubin" w:date="2025-10-12T17:51:00Z">
        <w:r w:rsidRPr="00BC364C" w:rsidDel="007A0E62">
          <w:rPr>
            <w:rFonts w:ascii="Verdana" w:hAnsi="Verdana"/>
            <w:sz w:val="18"/>
            <w:szCs w:val="18"/>
          </w:rPr>
          <w:delText>de la Présidente</w:delText>
        </w:r>
      </w:del>
      <w:ins w:id="45" w:author="Jérémy Roubin" w:date="2025-10-12T17:51:00Z">
        <w:r w:rsidR="007A0E62">
          <w:rPr>
            <w:rFonts w:ascii="Verdana" w:hAnsi="Verdana"/>
            <w:sz w:val="18"/>
            <w:szCs w:val="18"/>
          </w:rPr>
          <w:t>du président</w:t>
        </w:r>
      </w:ins>
      <w:r w:rsidRPr="00BC364C">
        <w:rPr>
          <w:rFonts w:ascii="Verdana" w:hAnsi="Verdana"/>
          <w:sz w:val="18"/>
          <w:szCs w:val="18"/>
        </w:rPr>
        <w:t xml:space="preserve"> de l’AFLD qui sera transmise aux titulaires d</w:t>
      </w:r>
      <w:r w:rsidR="00523509">
        <w:rPr>
          <w:rFonts w:ascii="Verdana" w:hAnsi="Verdana"/>
          <w:sz w:val="18"/>
          <w:szCs w:val="18"/>
        </w:rPr>
        <w:t>u</w:t>
      </w:r>
      <w:r w:rsidRPr="00BC364C">
        <w:rPr>
          <w:rFonts w:ascii="Verdana" w:hAnsi="Verdana"/>
          <w:sz w:val="18"/>
          <w:szCs w:val="18"/>
        </w:rPr>
        <w:t xml:space="preserve"> lot 1 à la notification du marché. </w:t>
      </w:r>
    </w:p>
    <w:p w14:paraId="712CB2C8" w14:textId="77777777" w:rsidR="00EE4F0D" w:rsidRPr="00BC364C" w:rsidRDefault="00EE4F0D" w:rsidP="002F64EF">
      <w:pPr>
        <w:jc w:val="both"/>
        <w:rPr>
          <w:rFonts w:ascii="Verdana" w:hAnsi="Verdana"/>
          <w:sz w:val="18"/>
          <w:szCs w:val="18"/>
        </w:rPr>
      </w:pPr>
    </w:p>
    <w:p w14:paraId="5BDBCC91" w14:textId="06CF7DA5" w:rsidR="002F64EF" w:rsidRPr="00BC364C" w:rsidRDefault="002F64EF" w:rsidP="002F64EF">
      <w:pPr>
        <w:jc w:val="both"/>
        <w:rPr>
          <w:rFonts w:ascii="Verdana" w:hAnsi="Verdana"/>
          <w:sz w:val="18"/>
          <w:szCs w:val="18"/>
        </w:rPr>
      </w:pPr>
      <w:r w:rsidRPr="00BC364C">
        <w:rPr>
          <w:rFonts w:ascii="Verdana" w:hAnsi="Verdana"/>
          <w:sz w:val="18"/>
          <w:szCs w:val="18"/>
        </w:rPr>
        <w:t xml:space="preserve">Le titulaire a l’obligation d’informer l’AFLD sans délai, </w:t>
      </w:r>
      <w:r w:rsidR="00BC364C">
        <w:rPr>
          <w:rFonts w:ascii="Verdana" w:hAnsi="Verdana"/>
          <w:sz w:val="18"/>
          <w:szCs w:val="18"/>
        </w:rPr>
        <w:t xml:space="preserve">au courriel </w:t>
      </w:r>
      <w:del w:id="46" w:author="Jérémy Roubin" w:date="2025-10-12T17:51:00Z">
        <w:r w:rsidR="00BC364C" w:rsidDel="007A0E62">
          <w:rPr>
            <w:rFonts w:ascii="Verdana" w:hAnsi="Verdana"/>
            <w:sz w:val="18"/>
            <w:szCs w:val="18"/>
          </w:rPr>
          <w:delText xml:space="preserve">donné </w:delText>
        </w:r>
      </w:del>
      <w:ins w:id="47" w:author="Jérémy Roubin" w:date="2025-10-12T17:51:00Z">
        <w:r w:rsidR="007A0E62">
          <w:rPr>
            <w:rFonts w:ascii="Verdana" w:hAnsi="Verdana"/>
            <w:sz w:val="18"/>
            <w:szCs w:val="18"/>
          </w:rPr>
          <w:t xml:space="preserve">indiqué </w:t>
        </w:r>
      </w:ins>
      <w:r w:rsidR="00BC364C">
        <w:rPr>
          <w:rFonts w:ascii="Verdana" w:hAnsi="Verdana"/>
          <w:sz w:val="18"/>
          <w:szCs w:val="18"/>
        </w:rPr>
        <w:t>au titulaire au commencement du marché</w:t>
      </w:r>
      <w:r w:rsidRPr="00BC364C">
        <w:rPr>
          <w:rFonts w:ascii="Verdana" w:hAnsi="Verdana"/>
          <w:sz w:val="18"/>
          <w:szCs w:val="18"/>
        </w:rPr>
        <w:t>, de tout écart aux normes de conservation ou d’identification des échantillons constaté à réception des échantillons conformément au standard international pour les laboratoires (SIL) en vigueur.</w:t>
      </w:r>
    </w:p>
    <w:p w14:paraId="04BC9C6E" w14:textId="77777777" w:rsidR="00EE4F0D" w:rsidRPr="00BC364C" w:rsidRDefault="00EE4F0D" w:rsidP="002F64EF">
      <w:pPr>
        <w:jc w:val="both"/>
        <w:rPr>
          <w:rFonts w:ascii="Verdana" w:hAnsi="Verdana"/>
          <w:sz w:val="18"/>
          <w:szCs w:val="18"/>
        </w:rPr>
      </w:pPr>
    </w:p>
    <w:p w14:paraId="1A43B1DE" w14:textId="7DBDE5DA" w:rsidR="002F64EF" w:rsidRPr="00BC364C" w:rsidRDefault="002F64EF" w:rsidP="002F64EF">
      <w:pPr>
        <w:jc w:val="both"/>
        <w:rPr>
          <w:rFonts w:ascii="Verdana" w:hAnsi="Verdana"/>
          <w:sz w:val="18"/>
          <w:szCs w:val="18"/>
        </w:rPr>
      </w:pPr>
      <w:r w:rsidRPr="00BC364C">
        <w:rPr>
          <w:rFonts w:ascii="Verdana" w:hAnsi="Verdana"/>
          <w:sz w:val="18"/>
          <w:szCs w:val="18"/>
        </w:rPr>
        <w:t xml:space="preserve">Les échantillons livrés peuvent être des kits urinaires et sanguins </w:t>
      </w:r>
      <w:r w:rsidR="00EE4F0D" w:rsidRPr="00BC364C">
        <w:rPr>
          <w:rFonts w:ascii="Verdana" w:hAnsi="Verdana"/>
          <w:sz w:val="18"/>
          <w:szCs w:val="18"/>
        </w:rPr>
        <w:t xml:space="preserve">actuellement </w:t>
      </w:r>
      <w:r w:rsidRPr="00BC364C">
        <w:rPr>
          <w:rFonts w:ascii="Verdana" w:hAnsi="Verdana"/>
          <w:sz w:val="18"/>
          <w:szCs w:val="18"/>
        </w:rPr>
        <w:t>de la marque Berlinge</w:t>
      </w:r>
      <w:r w:rsidR="00EE4F0D" w:rsidRPr="00BC364C">
        <w:rPr>
          <w:rFonts w:ascii="Verdana" w:hAnsi="Verdana"/>
          <w:sz w:val="18"/>
          <w:szCs w:val="18"/>
        </w:rPr>
        <w:t xml:space="preserve">r, des </w:t>
      </w:r>
      <w:proofErr w:type="spellStart"/>
      <w:r w:rsidR="00EE4F0D" w:rsidRPr="00BC364C">
        <w:rPr>
          <w:rFonts w:ascii="Verdana" w:hAnsi="Verdana"/>
          <w:i/>
          <w:sz w:val="18"/>
          <w:szCs w:val="18"/>
        </w:rPr>
        <w:t>dried</w:t>
      </w:r>
      <w:proofErr w:type="spellEnd"/>
      <w:r w:rsidR="00EE4F0D" w:rsidRPr="00BC364C">
        <w:rPr>
          <w:rFonts w:ascii="Verdana" w:hAnsi="Verdana"/>
          <w:i/>
          <w:sz w:val="18"/>
          <w:szCs w:val="18"/>
        </w:rPr>
        <w:t xml:space="preserve"> blood spot</w:t>
      </w:r>
      <w:r w:rsidR="00EE4F0D" w:rsidRPr="00BC364C">
        <w:rPr>
          <w:rFonts w:ascii="Verdana" w:hAnsi="Verdana"/>
          <w:sz w:val="18"/>
          <w:szCs w:val="18"/>
        </w:rPr>
        <w:t xml:space="preserve"> - DBS (</w:t>
      </w:r>
      <w:commentRangeStart w:id="48"/>
      <w:commentRangeStart w:id="49"/>
      <w:del w:id="50" w:author="Jean-François ETANCELIN" w:date="2025-10-16T10:15:00Z">
        <w:r w:rsidR="00EE4F0D" w:rsidRPr="00BC364C" w:rsidDel="00C200E7">
          <w:rPr>
            <w:rFonts w:ascii="Verdana" w:hAnsi="Verdana"/>
            <w:sz w:val="18"/>
            <w:szCs w:val="18"/>
          </w:rPr>
          <w:delText>procédure en cours</w:delText>
        </w:r>
        <w:commentRangeEnd w:id="48"/>
        <w:r w:rsidR="007A0E62" w:rsidDel="00C200E7">
          <w:rPr>
            <w:rStyle w:val="Marquedecommentaire"/>
            <w:rFonts w:ascii="Verdana" w:eastAsia="Times New Roman" w:hAnsi="Verdana"/>
            <w:bdr w:val="none" w:sz="0" w:space="0" w:color="auto"/>
            <w:lang w:eastAsia="ja-JP"/>
          </w:rPr>
          <w:commentReference w:id="48"/>
        </w:r>
      </w:del>
      <w:commentRangeEnd w:id="49"/>
      <w:r w:rsidR="00537D6A">
        <w:rPr>
          <w:rStyle w:val="Marquedecommentaire"/>
          <w:rFonts w:ascii="Verdana" w:eastAsia="Times New Roman" w:hAnsi="Verdana"/>
          <w:bdr w:val="none" w:sz="0" w:space="0" w:color="auto"/>
          <w:lang w:eastAsia="ja-JP"/>
        </w:rPr>
        <w:commentReference w:id="49"/>
      </w:r>
      <w:ins w:id="51" w:author="Jean-François ETANCELIN" w:date="2025-10-16T10:15:00Z">
        <w:r w:rsidR="00C200E7">
          <w:rPr>
            <w:rFonts w:ascii="Verdana" w:hAnsi="Verdana"/>
            <w:sz w:val="18"/>
            <w:szCs w:val="18"/>
          </w:rPr>
          <w:t>fourniture TASSO</w:t>
        </w:r>
      </w:ins>
      <w:ins w:id="52" w:author="Jean-François ETANCELIN" w:date="2025-10-16T10:16:00Z">
        <w:r w:rsidR="00C200E7">
          <w:rPr>
            <w:rFonts w:ascii="Verdana" w:hAnsi="Verdana"/>
            <w:sz w:val="18"/>
            <w:szCs w:val="18"/>
          </w:rPr>
          <w:t xml:space="preserve"> M20 avec un dispositif de sécurité fourni par la société INNOVERO</w:t>
        </w:r>
      </w:ins>
      <w:r w:rsidR="00EE4F0D" w:rsidRPr="00BC364C">
        <w:rPr>
          <w:rFonts w:ascii="Verdana" w:hAnsi="Verdana"/>
          <w:sz w:val="18"/>
          <w:szCs w:val="18"/>
        </w:rPr>
        <w:t xml:space="preserve">) </w:t>
      </w:r>
      <w:r w:rsidRPr="00BC364C">
        <w:rPr>
          <w:rFonts w:ascii="Verdana" w:hAnsi="Verdana"/>
          <w:sz w:val="18"/>
          <w:szCs w:val="18"/>
        </w:rPr>
        <w:t>ou tout autre système conforme au standard international pour les contrôles et les enquêtes (SICE) de l’AMA en vigueur, le laboratoire étant réputé détenir</w:t>
      </w:r>
      <w:r w:rsidR="00EE4F0D" w:rsidRPr="00BC364C">
        <w:rPr>
          <w:rFonts w:ascii="Verdana" w:hAnsi="Verdana"/>
          <w:sz w:val="18"/>
          <w:szCs w:val="18"/>
        </w:rPr>
        <w:t xml:space="preserve"> ou pouvoir détenir</w:t>
      </w:r>
      <w:r w:rsidRPr="00BC364C">
        <w:rPr>
          <w:rFonts w:ascii="Verdana" w:hAnsi="Verdana"/>
          <w:sz w:val="18"/>
          <w:szCs w:val="18"/>
        </w:rPr>
        <w:t xml:space="preserve"> l’outil</w:t>
      </w:r>
      <w:r w:rsidR="00EE4F0D" w:rsidRPr="00BC364C">
        <w:rPr>
          <w:rFonts w:ascii="Verdana" w:hAnsi="Verdana"/>
          <w:sz w:val="18"/>
          <w:szCs w:val="18"/>
        </w:rPr>
        <w:t>lage pour la manipulation de tous les matériels</w:t>
      </w:r>
      <w:r w:rsidR="00EB01D9">
        <w:rPr>
          <w:rFonts w:ascii="Verdana" w:hAnsi="Verdana"/>
          <w:sz w:val="18"/>
          <w:szCs w:val="18"/>
        </w:rPr>
        <w:t>.</w:t>
      </w:r>
    </w:p>
    <w:p w14:paraId="703F9622" w14:textId="77777777" w:rsidR="00EE4F0D" w:rsidRPr="00BC364C" w:rsidRDefault="00EE4F0D" w:rsidP="002F64EF">
      <w:pPr>
        <w:jc w:val="both"/>
        <w:rPr>
          <w:rFonts w:ascii="Verdana" w:hAnsi="Verdana"/>
          <w:sz w:val="18"/>
          <w:szCs w:val="18"/>
        </w:rPr>
      </w:pPr>
    </w:p>
    <w:p w14:paraId="320B474C" w14:textId="14751313" w:rsidR="002F64EF" w:rsidRPr="00BC364C"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Les prix des analyses mentionnés dans l</w:t>
      </w:r>
      <w:r w:rsidR="00EE4F0D" w:rsidRPr="00BC364C">
        <w:rPr>
          <w:rFonts w:ascii="Verdana" w:hAnsi="Verdana"/>
          <w:sz w:val="18"/>
          <w:szCs w:val="18"/>
        </w:rPr>
        <w:t>’annexe n°</w:t>
      </w:r>
      <w:ins w:id="53" w:author="Jérémy Roubin" w:date="2025-10-12T17:52:00Z">
        <w:r w:rsidR="007A0E62">
          <w:rPr>
            <w:rFonts w:ascii="Verdana" w:hAnsi="Verdana"/>
            <w:sz w:val="18"/>
            <w:szCs w:val="18"/>
          </w:rPr>
          <w:t> </w:t>
        </w:r>
      </w:ins>
      <w:r w:rsidR="00EE4F0D" w:rsidRPr="00BC364C">
        <w:rPr>
          <w:rFonts w:ascii="Verdana" w:hAnsi="Verdana"/>
          <w:sz w:val="18"/>
          <w:szCs w:val="18"/>
        </w:rPr>
        <w:t>1 à l’acte d’engagement portant</w:t>
      </w:r>
      <w:r w:rsidRPr="00BC364C">
        <w:rPr>
          <w:rFonts w:ascii="Verdana" w:hAnsi="Verdana"/>
          <w:sz w:val="18"/>
          <w:szCs w:val="18"/>
        </w:rPr>
        <w:t xml:space="preserve"> bordereau de</w:t>
      </w:r>
      <w:r w:rsidR="00EE4F0D" w:rsidRPr="00BC364C">
        <w:rPr>
          <w:rFonts w:ascii="Verdana" w:hAnsi="Verdana"/>
          <w:sz w:val="18"/>
          <w:szCs w:val="18"/>
        </w:rPr>
        <w:t>s</w:t>
      </w:r>
      <w:r w:rsidRPr="00BC364C">
        <w:rPr>
          <w:rFonts w:ascii="Verdana" w:hAnsi="Verdana"/>
          <w:sz w:val="18"/>
          <w:szCs w:val="18"/>
        </w:rPr>
        <w:t xml:space="preserve"> prix unitaire</w:t>
      </w:r>
      <w:r w:rsidR="00EE4F0D" w:rsidRPr="00BC364C">
        <w:rPr>
          <w:rFonts w:ascii="Verdana" w:hAnsi="Verdana"/>
          <w:sz w:val="18"/>
          <w:szCs w:val="18"/>
        </w:rPr>
        <w:t>s</w:t>
      </w:r>
      <w:r w:rsidR="00360706">
        <w:rPr>
          <w:rFonts w:ascii="Verdana" w:hAnsi="Verdana"/>
          <w:sz w:val="18"/>
          <w:szCs w:val="18"/>
        </w:rPr>
        <w:t xml:space="preserve"> </w:t>
      </w:r>
      <w:r w:rsidRPr="00BC364C">
        <w:rPr>
          <w:rFonts w:ascii="Verdana" w:hAnsi="Verdana"/>
          <w:sz w:val="18"/>
          <w:szCs w:val="18"/>
        </w:rPr>
        <w:t xml:space="preserve">remis par le titulaire n’évolueront pas selon le support retenu pour les prélèvements par l’AFLD. </w:t>
      </w:r>
    </w:p>
    <w:p w14:paraId="75BB0A8B" w14:textId="303B437F" w:rsidR="002F64EF" w:rsidRPr="00BC364C" w:rsidRDefault="002F64EF" w:rsidP="002F64EF">
      <w:pPr>
        <w:jc w:val="both"/>
        <w:rPr>
          <w:rFonts w:ascii="Verdana" w:hAnsi="Verdana"/>
          <w:sz w:val="18"/>
          <w:szCs w:val="18"/>
        </w:rPr>
      </w:pPr>
      <w:r w:rsidRPr="00BC364C">
        <w:rPr>
          <w:rFonts w:ascii="Verdana" w:hAnsi="Verdana"/>
          <w:sz w:val="18"/>
          <w:szCs w:val="18"/>
        </w:rPr>
        <w:t xml:space="preserve">Les délais de réalisation des analyses débutent à réception de l’échantillon et de toutes les informations nécessaires à leur analyse par le laboratoire, titulaire du marché. </w:t>
      </w:r>
    </w:p>
    <w:p w14:paraId="6C9932E7" w14:textId="77777777" w:rsidR="00EE4F0D" w:rsidRPr="00BC364C" w:rsidRDefault="00EE4F0D" w:rsidP="002F64EF">
      <w:pPr>
        <w:jc w:val="both"/>
        <w:rPr>
          <w:rFonts w:ascii="Verdana" w:hAnsi="Verdana"/>
          <w:sz w:val="18"/>
          <w:szCs w:val="18"/>
        </w:rPr>
      </w:pPr>
    </w:p>
    <w:p w14:paraId="239071D5" w14:textId="69F507FC" w:rsidR="002F64EF" w:rsidRPr="00BC364C" w:rsidDel="007A0E62" w:rsidRDefault="002F64EF" w:rsidP="002F64EF">
      <w:pPr>
        <w:jc w:val="both"/>
        <w:rPr>
          <w:del w:id="54" w:author="Jérémy Roubin" w:date="2025-10-12T17:52:00Z"/>
          <w:rFonts w:ascii="Verdana" w:hAnsi="Verdana"/>
          <w:sz w:val="18"/>
          <w:szCs w:val="18"/>
        </w:rPr>
      </w:pPr>
      <w:r w:rsidRPr="00BC364C">
        <w:rPr>
          <w:rFonts w:ascii="Verdana" w:hAnsi="Verdana"/>
          <w:sz w:val="18"/>
          <w:szCs w:val="18"/>
        </w:rPr>
        <w:t xml:space="preserve">Les échantillons sont susceptibles d’être livrés </w:t>
      </w:r>
      <w:r w:rsidR="005504AF" w:rsidRPr="00BC364C">
        <w:rPr>
          <w:rFonts w:ascii="Verdana" w:hAnsi="Verdana"/>
          <w:sz w:val="18"/>
          <w:szCs w:val="18"/>
        </w:rPr>
        <w:t>24 heures sur 24 et sept jour</w:t>
      </w:r>
      <w:r w:rsidR="00360706">
        <w:rPr>
          <w:rFonts w:ascii="Verdana" w:hAnsi="Verdana"/>
          <w:sz w:val="18"/>
          <w:szCs w:val="18"/>
        </w:rPr>
        <w:t>s sur</w:t>
      </w:r>
      <w:r w:rsidR="005504AF" w:rsidRPr="00BC364C">
        <w:rPr>
          <w:rFonts w:ascii="Verdana" w:hAnsi="Verdana"/>
          <w:sz w:val="18"/>
          <w:szCs w:val="18"/>
        </w:rPr>
        <w:t xml:space="preserve"> sept. Ils pourront être remis </w:t>
      </w:r>
      <w:r w:rsidRPr="00BC364C">
        <w:rPr>
          <w:rFonts w:ascii="Verdana" w:hAnsi="Verdana"/>
          <w:sz w:val="18"/>
          <w:szCs w:val="18"/>
        </w:rPr>
        <w:t xml:space="preserve">au laboratoire </w:t>
      </w:r>
      <w:r w:rsidR="005504AF" w:rsidRPr="00BC364C">
        <w:rPr>
          <w:rFonts w:ascii="Verdana" w:hAnsi="Verdana"/>
          <w:sz w:val="18"/>
          <w:szCs w:val="18"/>
        </w:rPr>
        <w:t xml:space="preserve">pendant des périodes d’ouverture </w:t>
      </w:r>
      <w:r w:rsidRPr="00BC364C">
        <w:rPr>
          <w:rFonts w:ascii="Verdana" w:hAnsi="Verdana"/>
          <w:sz w:val="18"/>
          <w:szCs w:val="18"/>
        </w:rPr>
        <w:t xml:space="preserve">du lundi au vendredi, sauf jours fériés, sur </w:t>
      </w:r>
      <w:r w:rsidR="005504AF" w:rsidRPr="00BC364C">
        <w:rPr>
          <w:rFonts w:ascii="Verdana" w:hAnsi="Verdana"/>
          <w:sz w:val="18"/>
          <w:szCs w:val="18"/>
        </w:rPr>
        <w:t>une</w:t>
      </w:r>
      <w:r w:rsidRPr="00BC364C">
        <w:rPr>
          <w:rFonts w:ascii="Verdana" w:hAnsi="Verdana"/>
          <w:sz w:val="18"/>
          <w:szCs w:val="18"/>
        </w:rPr>
        <w:t xml:space="preserve"> plage horaire continue d</w:t>
      </w:r>
      <w:r w:rsidR="005504AF" w:rsidRPr="00BC364C">
        <w:rPr>
          <w:rFonts w:ascii="Verdana" w:hAnsi="Verdana"/>
          <w:sz w:val="18"/>
          <w:szCs w:val="18"/>
        </w:rPr>
        <w:t xml:space="preserve">’au moins </w:t>
      </w:r>
      <w:r w:rsidRPr="00BC364C">
        <w:rPr>
          <w:rFonts w:ascii="Verdana" w:hAnsi="Verdana"/>
          <w:sz w:val="18"/>
          <w:szCs w:val="18"/>
        </w:rPr>
        <w:t>8 heures à 17 heures</w:t>
      </w:r>
      <w:r w:rsidR="00BC364C">
        <w:rPr>
          <w:rStyle w:val="Marquedecommentaire"/>
          <w:rFonts w:eastAsia="Times New Roman"/>
          <w:bdr w:val="none" w:sz="0" w:space="0" w:color="auto"/>
          <w:lang w:eastAsia="ja-JP"/>
        </w:rPr>
        <w:t>.</w:t>
      </w:r>
      <w:r w:rsidRPr="00BC364C">
        <w:rPr>
          <w:rFonts w:ascii="Verdana" w:hAnsi="Verdana"/>
          <w:sz w:val="18"/>
          <w:szCs w:val="18"/>
        </w:rPr>
        <w:t xml:space="preserve"> </w:t>
      </w:r>
    </w:p>
    <w:p w14:paraId="0F9DF694" w14:textId="6A696FDB" w:rsidR="005504AF" w:rsidRPr="00BC364C" w:rsidRDefault="005504AF" w:rsidP="002F64EF">
      <w:pPr>
        <w:jc w:val="both"/>
        <w:rPr>
          <w:rFonts w:ascii="Verdana" w:hAnsi="Verdana"/>
          <w:sz w:val="18"/>
          <w:szCs w:val="18"/>
        </w:rPr>
      </w:pPr>
      <w:r w:rsidRPr="00BC364C">
        <w:rPr>
          <w:rFonts w:ascii="Verdana" w:hAnsi="Verdana"/>
          <w:sz w:val="18"/>
          <w:szCs w:val="18"/>
        </w:rPr>
        <w:t>Ils devront également pouvoir être réceptionnés</w:t>
      </w:r>
      <w:r w:rsidR="0022662F">
        <w:rPr>
          <w:rFonts w:ascii="Verdana" w:hAnsi="Verdana"/>
          <w:sz w:val="18"/>
          <w:szCs w:val="18"/>
        </w:rPr>
        <w:t xml:space="preserve">, </w:t>
      </w:r>
      <w:r w:rsidRPr="00BC364C">
        <w:rPr>
          <w:rFonts w:ascii="Verdana" w:hAnsi="Verdana"/>
          <w:sz w:val="18"/>
          <w:szCs w:val="18"/>
        </w:rPr>
        <w:t>à tout autre moment</w:t>
      </w:r>
      <w:ins w:id="55" w:author="Jérémy Roubin" w:date="2025-10-12T17:52:00Z">
        <w:r w:rsidR="007A0E62">
          <w:rPr>
            <w:rFonts w:ascii="Verdana" w:hAnsi="Verdana"/>
            <w:sz w:val="18"/>
            <w:szCs w:val="18"/>
          </w:rPr>
          <w:t>,</w:t>
        </w:r>
      </w:ins>
      <w:r w:rsidRPr="00BC364C">
        <w:rPr>
          <w:rFonts w:ascii="Verdana" w:hAnsi="Verdana"/>
          <w:sz w:val="18"/>
          <w:szCs w:val="18"/>
        </w:rPr>
        <w:t xml:space="preserve"> en dehors de cette période minimale.</w:t>
      </w:r>
    </w:p>
    <w:p w14:paraId="50FAADCD" w14:textId="77777777" w:rsidR="00EE4F0D" w:rsidRPr="00BC364C" w:rsidRDefault="00EE4F0D" w:rsidP="002F64EF">
      <w:pPr>
        <w:jc w:val="both"/>
        <w:rPr>
          <w:rFonts w:ascii="Verdana" w:hAnsi="Verdana"/>
          <w:sz w:val="18"/>
          <w:szCs w:val="18"/>
        </w:rPr>
      </w:pPr>
    </w:p>
    <w:p w14:paraId="776BAB41" w14:textId="71A6D32D" w:rsidR="002F64EF" w:rsidRPr="00BC364C" w:rsidRDefault="002F64EF" w:rsidP="002F64EF">
      <w:pPr>
        <w:jc w:val="both"/>
        <w:rPr>
          <w:rFonts w:ascii="Verdana" w:hAnsi="Verdana"/>
          <w:sz w:val="18"/>
          <w:szCs w:val="18"/>
        </w:rPr>
      </w:pPr>
      <w:r w:rsidRPr="00BC364C">
        <w:rPr>
          <w:rFonts w:ascii="Verdana" w:hAnsi="Verdana"/>
          <w:sz w:val="18"/>
          <w:szCs w:val="18"/>
        </w:rPr>
        <w:t xml:space="preserve">Les analyses </w:t>
      </w:r>
      <w:r w:rsidR="005504AF" w:rsidRPr="00BC364C">
        <w:rPr>
          <w:rFonts w:ascii="Verdana" w:hAnsi="Verdana"/>
          <w:sz w:val="18"/>
          <w:szCs w:val="18"/>
        </w:rPr>
        <w:t>devront être</w:t>
      </w:r>
      <w:r w:rsidRPr="00BC364C">
        <w:rPr>
          <w:rFonts w:ascii="Verdana" w:hAnsi="Verdana"/>
          <w:sz w:val="18"/>
          <w:szCs w:val="18"/>
        </w:rPr>
        <w:t xml:space="preserve"> réalisées du lundi au vendredi, hors jours fériés, dans le respect des délais fixés par les standards </w:t>
      </w:r>
      <w:ins w:id="56" w:author="Jérémy Roubin" w:date="2025-10-12T17:52:00Z">
        <w:r w:rsidR="007F3CB0">
          <w:rPr>
            <w:rFonts w:ascii="Verdana" w:hAnsi="Verdana"/>
            <w:sz w:val="18"/>
            <w:szCs w:val="18"/>
          </w:rPr>
          <w:t xml:space="preserve">internationaux de </w:t>
        </w:r>
      </w:ins>
      <w:ins w:id="57" w:author="Jérémy Roubin" w:date="2025-10-12T17:53:00Z">
        <w:r w:rsidR="007F3CB0">
          <w:rPr>
            <w:rFonts w:ascii="Verdana" w:hAnsi="Verdana"/>
            <w:sz w:val="18"/>
            <w:szCs w:val="18"/>
          </w:rPr>
          <w:t xml:space="preserve">l’AMA </w:t>
        </w:r>
      </w:ins>
      <w:r w:rsidRPr="00BC364C">
        <w:rPr>
          <w:rFonts w:ascii="Verdana" w:hAnsi="Verdana"/>
          <w:sz w:val="18"/>
          <w:szCs w:val="18"/>
        </w:rPr>
        <w:t xml:space="preserve">en vigueur. Les analyses sanguines relatives au passeport biologique d’un athlète </w:t>
      </w:r>
      <w:r w:rsidR="005504AF" w:rsidRPr="00BC364C">
        <w:rPr>
          <w:rFonts w:ascii="Verdana" w:hAnsi="Verdana"/>
          <w:sz w:val="18"/>
          <w:szCs w:val="18"/>
        </w:rPr>
        <w:t xml:space="preserve">devront pouvoir </w:t>
      </w:r>
      <w:r w:rsidRPr="00BC364C">
        <w:rPr>
          <w:rFonts w:ascii="Verdana" w:hAnsi="Verdana"/>
          <w:sz w:val="18"/>
          <w:szCs w:val="18"/>
        </w:rPr>
        <w:t xml:space="preserve">également être réalisées durant le week-end en fonction du jour et de l’heure du prélèvement en conformité avec les standards </w:t>
      </w:r>
      <w:ins w:id="58" w:author="Jérémy Roubin" w:date="2025-10-12T17:53:00Z">
        <w:r w:rsidR="007F3CB0">
          <w:rPr>
            <w:rFonts w:ascii="Verdana" w:hAnsi="Verdana"/>
            <w:sz w:val="18"/>
            <w:szCs w:val="18"/>
          </w:rPr>
          <w:t xml:space="preserve">internationaux </w:t>
        </w:r>
      </w:ins>
      <w:r w:rsidRPr="00BC364C">
        <w:rPr>
          <w:rFonts w:ascii="Verdana" w:hAnsi="Verdana"/>
          <w:sz w:val="18"/>
          <w:szCs w:val="18"/>
        </w:rPr>
        <w:t>de l’AMA.</w:t>
      </w:r>
    </w:p>
    <w:p w14:paraId="332D796C" w14:textId="77777777" w:rsidR="007F3CB0" w:rsidRDefault="007F3CB0" w:rsidP="002F64EF">
      <w:pPr>
        <w:jc w:val="both"/>
        <w:rPr>
          <w:ins w:id="59" w:author="Jérémy Roubin" w:date="2025-10-12T17:53:00Z"/>
          <w:rFonts w:ascii="Verdana" w:hAnsi="Verdana"/>
          <w:sz w:val="18"/>
          <w:szCs w:val="18"/>
        </w:rPr>
      </w:pPr>
    </w:p>
    <w:p w14:paraId="7895C343" w14:textId="28006B9F" w:rsidR="002F64EF" w:rsidRPr="00BC364C" w:rsidRDefault="002F64EF" w:rsidP="002F64EF">
      <w:pPr>
        <w:jc w:val="both"/>
        <w:rPr>
          <w:rFonts w:ascii="Verdana" w:hAnsi="Verdana"/>
          <w:sz w:val="18"/>
          <w:szCs w:val="18"/>
        </w:rPr>
      </w:pPr>
      <w:r w:rsidRPr="00BC364C">
        <w:rPr>
          <w:rFonts w:ascii="Verdana" w:hAnsi="Verdana"/>
          <w:sz w:val="18"/>
          <w:szCs w:val="18"/>
        </w:rPr>
        <w:t>Le département des contrôles de l’AFLD s’engage à prévenir avant le vendredi 12 heures précédant le week-end d’astreintes le titulaire du lot 1 du volume d’échantillons à réceptionner</w:t>
      </w:r>
      <w:r w:rsidR="00523509">
        <w:rPr>
          <w:rFonts w:ascii="Verdana" w:hAnsi="Verdana"/>
          <w:sz w:val="18"/>
          <w:szCs w:val="18"/>
        </w:rPr>
        <w:t xml:space="preserve"> le samedi matin</w:t>
      </w:r>
      <w:r w:rsidRPr="00BC364C">
        <w:rPr>
          <w:rFonts w:ascii="Verdana" w:hAnsi="Verdana"/>
          <w:sz w:val="18"/>
          <w:szCs w:val="18"/>
        </w:rPr>
        <w:t xml:space="preserve"> et, le cas échéant, à analyser </w:t>
      </w:r>
      <w:r w:rsidR="00523509">
        <w:rPr>
          <w:rFonts w:ascii="Verdana" w:hAnsi="Verdana"/>
          <w:sz w:val="18"/>
          <w:szCs w:val="18"/>
        </w:rPr>
        <w:t xml:space="preserve">immédiatement </w:t>
      </w:r>
      <w:r w:rsidRPr="00BC364C">
        <w:rPr>
          <w:rFonts w:ascii="Verdana" w:hAnsi="Verdana"/>
          <w:sz w:val="18"/>
          <w:szCs w:val="18"/>
        </w:rPr>
        <w:t>pour le passeport hématologique de l’athlète</w:t>
      </w:r>
      <w:r w:rsidR="00BC364C">
        <w:rPr>
          <w:rFonts w:ascii="Verdana" w:hAnsi="Verdana"/>
          <w:sz w:val="18"/>
          <w:szCs w:val="18"/>
        </w:rPr>
        <w:t>.</w:t>
      </w:r>
      <w:r w:rsidR="00523509">
        <w:rPr>
          <w:rFonts w:ascii="Verdana" w:hAnsi="Verdana"/>
          <w:sz w:val="18"/>
          <w:szCs w:val="18"/>
        </w:rPr>
        <w:t xml:space="preserve"> La présence du personnel du samedi matin est comprise dans les prix du marché. La sollicitation du titulaire du lot 1 sur une plage plus étendue </w:t>
      </w:r>
      <w:r w:rsidR="00EB01D9">
        <w:rPr>
          <w:rFonts w:ascii="Verdana" w:hAnsi="Verdana"/>
          <w:sz w:val="18"/>
          <w:szCs w:val="18"/>
        </w:rPr>
        <w:t xml:space="preserve">en soirée ou </w:t>
      </w:r>
      <w:r w:rsidR="00BC364C">
        <w:rPr>
          <w:rFonts w:ascii="Verdana" w:hAnsi="Verdana"/>
          <w:sz w:val="18"/>
          <w:szCs w:val="18"/>
        </w:rPr>
        <w:t xml:space="preserve">le samedi, </w:t>
      </w:r>
      <w:r w:rsidR="00EB01D9">
        <w:rPr>
          <w:rFonts w:ascii="Verdana" w:hAnsi="Verdana"/>
          <w:sz w:val="18"/>
          <w:szCs w:val="18"/>
        </w:rPr>
        <w:t>ou à quelconque moment d’</w:t>
      </w:r>
      <w:r w:rsidR="00BC364C">
        <w:rPr>
          <w:rFonts w:ascii="Verdana" w:hAnsi="Verdana"/>
          <w:sz w:val="18"/>
          <w:szCs w:val="18"/>
        </w:rPr>
        <w:t xml:space="preserve">un dimanche ou </w:t>
      </w:r>
      <w:r w:rsidR="00523509">
        <w:rPr>
          <w:rFonts w:ascii="Verdana" w:hAnsi="Verdana"/>
          <w:sz w:val="18"/>
          <w:szCs w:val="18"/>
        </w:rPr>
        <w:t>d’un jour férié donnera lieu à l’application des barèmes de prix de permanence afférents</w:t>
      </w:r>
      <w:r w:rsidR="000019FA">
        <w:rPr>
          <w:rFonts w:ascii="Verdana" w:hAnsi="Verdana"/>
          <w:sz w:val="18"/>
          <w:szCs w:val="18"/>
        </w:rPr>
        <w:t xml:space="preserve"> (</w:t>
      </w:r>
      <w:r w:rsidR="000019FA" w:rsidRPr="00F9473F">
        <w:rPr>
          <w:rFonts w:ascii="Verdana" w:hAnsi="Verdana"/>
          <w:b/>
          <w:sz w:val="18"/>
          <w:szCs w:val="18"/>
        </w:rPr>
        <w:t>UO 3</w:t>
      </w:r>
      <w:r w:rsidR="00F30B21" w:rsidRPr="00F9473F">
        <w:rPr>
          <w:rFonts w:ascii="Verdana" w:hAnsi="Verdana"/>
          <w:b/>
          <w:sz w:val="18"/>
          <w:szCs w:val="18"/>
        </w:rPr>
        <w:t>5</w:t>
      </w:r>
      <w:r w:rsidR="000019FA" w:rsidRPr="00F9473F">
        <w:rPr>
          <w:rFonts w:ascii="Verdana" w:hAnsi="Verdana"/>
          <w:b/>
          <w:sz w:val="18"/>
          <w:szCs w:val="18"/>
        </w:rPr>
        <w:t xml:space="preserve"> à UO 3</w:t>
      </w:r>
      <w:r w:rsidR="00F30B21" w:rsidRPr="00F9473F">
        <w:rPr>
          <w:rFonts w:ascii="Verdana" w:hAnsi="Verdana"/>
          <w:b/>
          <w:sz w:val="18"/>
          <w:szCs w:val="18"/>
        </w:rPr>
        <w:t>7</w:t>
      </w:r>
      <w:r w:rsidR="000019FA">
        <w:rPr>
          <w:rFonts w:ascii="Verdana" w:hAnsi="Verdana"/>
          <w:sz w:val="18"/>
          <w:szCs w:val="18"/>
        </w:rPr>
        <w:t>).</w:t>
      </w:r>
    </w:p>
    <w:p w14:paraId="1992D222" w14:textId="77777777" w:rsidR="006764E6" w:rsidRPr="00BC364C" w:rsidRDefault="006764E6" w:rsidP="002F64EF">
      <w:pPr>
        <w:jc w:val="both"/>
        <w:rPr>
          <w:rFonts w:ascii="Verdana" w:hAnsi="Verdana"/>
          <w:sz w:val="18"/>
          <w:szCs w:val="18"/>
        </w:rPr>
      </w:pPr>
    </w:p>
    <w:p w14:paraId="2470DBDA" w14:textId="73489D47" w:rsidR="002F64EF" w:rsidRDefault="002F64EF" w:rsidP="002F64EF">
      <w:pPr>
        <w:jc w:val="both"/>
        <w:rPr>
          <w:rFonts w:ascii="Verdana" w:hAnsi="Verdana"/>
          <w:sz w:val="18"/>
          <w:szCs w:val="18"/>
        </w:rPr>
      </w:pPr>
      <w:r w:rsidRPr="00BC364C">
        <w:rPr>
          <w:rFonts w:ascii="Verdana" w:hAnsi="Verdana"/>
          <w:sz w:val="18"/>
          <w:szCs w:val="18"/>
        </w:rPr>
        <w:t xml:space="preserve">Les résultats d’analyses sont saisis, sous </w:t>
      </w:r>
      <w:proofErr w:type="gramStart"/>
      <w:r w:rsidRPr="00BC364C">
        <w:rPr>
          <w:rFonts w:ascii="Verdana" w:hAnsi="Verdana"/>
          <w:sz w:val="18"/>
          <w:szCs w:val="18"/>
        </w:rPr>
        <w:t>vingt jours maximum</w:t>
      </w:r>
      <w:proofErr w:type="gramEnd"/>
      <w:r w:rsidRPr="00BC364C">
        <w:rPr>
          <w:rFonts w:ascii="Verdana" w:hAnsi="Verdana"/>
          <w:sz w:val="18"/>
          <w:szCs w:val="18"/>
        </w:rPr>
        <w:t xml:space="preserve">, dans le système d’information </w:t>
      </w:r>
      <w:r w:rsidR="006764E6" w:rsidRPr="00BC364C">
        <w:rPr>
          <w:rFonts w:ascii="Verdana" w:hAnsi="Verdana"/>
          <w:sz w:val="18"/>
          <w:szCs w:val="18"/>
        </w:rPr>
        <w:t xml:space="preserve">ADAMS </w:t>
      </w:r>
      <w:r w:rsidRPr="00BC364C">
        <w:rPr>
          <w:rFonts w:ascii="Verdana" w:hAnsi="Verdana"/>
          <w:sz w:val="18"/>
          <w:szCs w:val="18"/>
        </w:rPr>
        <w:t>mis à disposition par l’AMA</w:t>
      </w:r>
      <w:r w:rsidR="006764E6" w:rsidRPr="00BC364C">
        <w:rPr>
          <w:rFonts w:ascii="Verdana" w:hAnsi="Verdana"/>
          <w:sz w:val="18"/>
          <w:szCs w:val="18"/>
        </w:rPr>
        <w:t>.</w:t>
      </w:r>
    </w:p>
    <w:p w14:paraId="43C6A68D" w14:textId="7BA3E96E" w:rsidR="00FC77D5" w:rsidRPr="00BC364C" w:rsidRDefault="00FC77D5" w:rsidP="002F64EF">
      <w:pPr>
        <w:jc w:val="both"/>
        <w:rPr>
          <w:rFonts w:ascii="Verdana" w:hAnsi="Verdana"/>
          <w:sz w:val="18"/>
          <w:szCs w:val="18"/>
        </w:rPr>
      </w:pPr>
      <w:r>
        <w:rPr>
          <w:rFonts w:ascii="Verdana" w:hAnsi="Verdana"/>
          <w:sz w:val="18"/>
          <w:szCs w:val="18"/>
        </w:rPr>
        <w:t>Par exception, l</w:t>
      </w:r>
      <w:r w:rsidRPr="00153646">
        <w:rPr>
          <w:rFonts w:ascii="Verdana" w:hAnsi="Verdana"/>
          <w:sz w:val="18"/>
          <w:szCs w:val="18"/>
        </w:rPr>
        <w:t xml:space="preserve">’AFLD se réserve la possibilité de demander, par écrit et en respectant un délai de 24 heures pour que le laboratoire adapte son organisation si nécessaire, des délais d’analyses réduits </w:t>
      </w:r>
      <w:r>
        <w:rPr>
          <w:rFonts w:ascii="Verdana" w:hAnsi="Verdana"/>
          <w:sz w:val="18"/>
          <w:szCs w:val="18"/>
        </w:rPr>
        <w:t>à</w:t>
      </w:r>
      <w:r w:rsidRPr="00153646">
        <w:rPr>
          <w:rFonts w:ascii="Verdana" w:hAnsi="Verdana"/>
          <w:sz w:val="18"/>
          <w:szCs w:val="18"/>
        </w:rPr>
        <w:t xml:space="preserve"> 48 </w:t>
      </w:r>
      <w:r>
        <w:rPr>
          <w:rFonts w:ascii="Verdana" w:hAnsi="Verdana"/>
          <w:sz w:val="18"/>
          <w:szCs w:val="18"/>
        </w:rPr>
        <w:t xml:space="preserve">ou </w:t>
      </w:r>
      <w:r w:rsidRPr="00153646">
        <w:rPr>
          <w:rFonts w:ascii="Verdana" w:hAnsi="Verdana"/>
          <w:sz w:val="18"/>
          <w:szCs w:val="18"/>
        </w:rPr>
        <w:t>à 72 heures pour un résultat négatif sans analyses complémentaires dès lors que les conditions techniques de réalisation le permettent. Le laboratoire peut alors étendre sa plage de fonctionnement en soirée et week-end et jours fériés pour satisfaire à ces commandes</w:t>
      </w:r>
      <w:r>
        <w:rPr>
          <w:rFonts w:ascii="Verdana" w:hAnsi="Verdana"/>
          <w:sz w:val="18"/>
          <w:szCs w:val="18"/>
        </w:rPr>
        <w:t xml:space="preserve">. Ces prestations peuvent donner lieu, le cas échéant, à la majoration </w:t>
      </w:r>
      <w:r w:rsidRPr="00BC364C">
        <w:rPr>
          <w:rFonts w:ascii="Verdana" w:hAnsi="Verdana"/>
          <w:i/>
          <w:sz w:val="18"/>
          <w:szCs w:val="18"/>
        </w:rPr>
        <w:t>ad hoc</w:t>
      </w:r>
      <w:r>
        <w:rPr>
          <w:rFonts w:ascii="Verdana" w:hAnsi="Verdana"/>
          <w:sz w:val="18"/>
          <w:szCs w:val="18"/>
        </w:rPr>
        <w:t xml:space="preserve"> du prix prévue au bordereau des prix unitaires. </w:t>
      </w:r>
    </w:p>
    <w:p w14:paraId="3EB6D96D" w14:textId="77777777" w:rsidR="006764E6" w:rsidRPr="00BC364C" w:rsidRDefault="006764E6" w:rsidP="002F64EF">
      <w:pPr>
        <w:jc w:val="both"/>
        <w:rPr>
          <w:rFonts w:ascii="Verdana" w:hAnsi="Verdana"/>
          <w:sz w:val="18"/>
          <w:szCs w:val="18"/>
        </w:rPr>
      </w:pPr>
    </w:p>
    <w:p w14:paraId="18AEED13" w14:textId="0B130A86" w:rsidR="002F64EF" w:rsidRPr="00BC364C" w:rsidRDefault="002F64EF" w:rsidP="002F64EF">
      <w:pPr>
        <w:jc w:val="both"/>
        <w:rPr>
          <w:rFonts w:ascii="Verdana" w:hAnsi="Verdana"/>
          <w:sz w:val="18"/>
          <w:szCs w:val="18"/>
        </w:rPr>
      </w:pPr>
      <w:r w:rsidRPr="00BC364C">
        <w:rPr>
          <w:rFonts w:ascii="Verdana" w:hAnsi="Verdana"/>
          <w:sz w:val="18"/>
          <w:szCs w:val="18"/>
        </w:rPr>
        <w:t xml:space="preserve">Conformément à l’article R. 232-65 du code du sport, le laboratoire établit un rapport d’analyse qui présente le résultat des analyses ainsi que les types de méthodes utilisées. </w:t>
      </w:r>
    </w:p>
    <w:p w14:paraId="748773F8" w14:textId="77777777" w:rsidR="006764E6" w:rsidRPr="00BC364C" w:rsidRDefault="006764E6" w:rsidP="002F64EF">
      <w:pPr>
        <w:jc w:val="both"/>
        <w:rPr>
          <w:rFonts w:ascii="Verdana" w:hAnsi="Verdana"/>
          <w:sz w:val="18"/>
          <w:szCs w:val="18"/>
        </w:rPr>
      </w:pPr>
    </w:p>
    <w:p w14:paraId="0C0EB346" w14:textId="77777777" w:rsidR="00FC77D5" w:rsidRDefault="00FC77D5" w:rsidP="002F64EF">
      <w:pPr>
        <w:jc w:val="both"/>
        <w:rPr>
          <w:rFonts w:ascii="Verdana" w:hAnsi="Verdana"/>
          <w:sz w:val="18"/>
          <w:szCs w:val="18"/>
        </w:rPr>
      </w:pPr>
      <w:r>
        <w:rPr>
          <w:rFonts w:ascii="Verdana" w:hAnsi="Verdana"/>
          <w:sz w:val="18"/>
          <w:szCs w:val="18"/>
        </w:rPr>
        <w:t xml:space="preserve">De manière générale, une analyse doit être complète et ne pas nécessiter une prestation complémentaire pour une substance comprise dans son menu de base. </w:t>
      </w:r>
    </w:p>
    <w:p w14:paraId="4A291F5A" w14:textId="77777777" w:rsidR="00FC77D5" w:rsidRDefault="00FC77D5" w:rsidP="002F64EF">
      <w:pPr>
        <w:jc w:val="both"/>
        <w:rPr>
          <w:rFonts w:ascii="Verdana" w:hAnsi="Verdana"/>
          <w:sz w:val="18"/>
          <w:szCs w:val="18"/>
        </w:rPr>
      </w:pPr>
    </w:p>
    <w:p w14:paraId="37669E08" w14:textId="149F9BCF" w:rsidR="006764E6" w:rsidRPr="00BC364C" w:rsidRDefault="002F64EF" w:rsidP="002F64EF">
      <w:pPr>
        <w:jc w:val="both"/>
        <w:rPr>
          <w:rFonts w:ascii="Verdana" w:hAnsi="Verdana"/>
          <w:sz w:val="18"/>
          <w:szCs w:val="18"/>
        </w:rPr>
      </w:pPr>
      <w:r w:rsidRPr="00BC364C">
        <w:rPr>
          <w:rFonts w:ascii="Verdana" w:hAnsi="Verdana"/>
          <w:sz w:val="18"/>
          <w:szCs w:val="18"/>
        </w:rPr>
        <w:t xml:space="preserve">En particulier, chaque résultat d’analyse anormal ou atypique doit donner lieu à un rapport d’analyse en français daté et signé, avec la précision, en caractères lisibles, de l’identité et de la fonction de la personne signataire, en l’espèce soit le directeur du laboratoire soit un tiers expressément désigné ayant capacité à valider le processus d’analyse suivi et disposant d’une délégation de signature à cette fin. </w:t>
      </w:r>
    </w:p>
    <w:p w14:paraId="2A2CB096" w14:textId="77777777" w:rsidR="006764E6" w:rsidRPr="00BC364C" w:rsidRDefault="006764E6" w:rsidP="002F64EF">
      <w:pPr>
        <w:jc w:val="both"/>
        <w:rPr>
          <w:rFonts w:ascii="Verdana" w:hAnsi="Verdana"/>
          <w:sz w:val="18"/>
          <w:szCs w:val="18"/>
        </w:rPr>
      </w:pPr>
    </w:p>
    <w:p w14:paraId="09C9B232" w14:textId="3D9C4437" w:rsidR="002F64EF" w:rsidRPr="00BC364C" w:rsidRDefault="002F64EF" w:rsidP="002F64EF">
      <w:pPr>
        <w:jc w:val="both"/>
        <w:rPr>
          <w:rStyle w:val="Lienhypertexte"/>
          <w:rFonts w:ascii="Verdana" w:hAnsi="Verdana"/>
          <w:sz w:val="18"/>
          <w:szCs w:val="18"/>
        </w:rPr>
      </w:pPr>
      <w:r w:rsidRPr="00BC364C">
        <w:rPr>
          <w:rFonts w:ascii="Verdana" w:hAnsi="Verdana"/>
          <w:sz w:val="18"/>
          <w:szCs w:val="18"/>
        </w:rPr>
        <w:t xml:space="preserve">Ce rapport d’analyse est transmis, sans délai, </w:t>
      </w:r>
      <w:del w:id="60" w:author="Jérémy Roubin" w:date="2025-10-12T17:56:00Z">
        <w:r w:rsidR="00BC364C" w:rsidDel="007F3CB0">
          <w:rPr>
            <w:rFonts w:ascii="Verdana" w:hAnsi="Verdana"/>
            <w:sz w:val="18"/>
            <w:szCs w:val="18"/>
          </w:rPr>
          <w:delText xml:space="preserve">au </w:delText>
        </w:r>
      </w:del>
      <w:ins w:id="61" w:author="Jérémy Roubin" w:date="2025-10-12T17:56:00Z">
        <w:r w:rsidR="007F3CB0">
          <w:rPr>
            <w:rFonts w:ascii="Verdana" w:hAnsi="Verdana"/>
            <w:sz w:val="18"/>
            <w:szCs w:val="18"/>
          </w:rPr>
          <w:t xml:space="preserve">à l’adresse de </w:t>
        </w:r>
      </w:ins>
      <w:r w:rsidR="00BC364C">
        <w:rPr>
          <w:rFonts w:ascii="Verdana" w:hAnsi="Verdana"/>
          <w:sz w:val="18"/>
          <w:szCs w:val="18"/>
        </w:rPr>
        <w:t>courriel</w:t>
      </w:r>
      <w:ins w:id="62" w:author="Jérémy Roubin" w:date="2025-10-12T17:56:00Z">
        <w:r w:rsidR="007F3CB0">
          <w:rPr>
            <w:rFonts w:ascii="Verdana" w:hAnsi="Verdana"/>
            <w:sz w:val="18"/>
            <w:szCs w:val="18"/>
          </w:rPr>
          <w:t xml:space="preserve"> indiquée</w:t>
        </w:r>
      </w:ins>
      <w:r w:rsidR="00BC364C">
        <w:rPr>
          <w:rFonts w:ascii="Verdana" w:hAnsi="Verdana"/>
          <w:sz w:val="18"/>
          <w:szCs w:val="18"/>
        </w:rPr>
        <w:t xml:space="preserve"> </w:t>
      </w:r>
      <w:del w:id="63" w:author="Jérémy Roubin" w:date="2025-10-12T17:57:00Z">
        <w:r w:rsidR="00BC364C" w:rsidDel="007F3CB0">
          <w:rPr>
            <w:rFonts w:ascii="Verdana" w:hAnsi="Verdana"/>
            <w:sz w:val="18"/>
            <w:szCs w:val="18"/>
          </w:rPr>
          <w:delText xml:space="preserve">donné </w:delText>
        </w:r>
      </w:del>
      <w:r w:rsidR="00BC364C">
        <w:rPr>
          <w:rFonts w:ascii="Verdana" w:hAnsi="Verdana"/>
          <w:sz w:val="18"/>
          <w:szCs w:val="18"/>
        </w:rPr>
        <w:t>au titulaire au commencement du marché.</w:t>
      </w:r>
    </w:p>
    <w:p w14:paraId="1C56F1A1" w14:textId="77777777" w:rsidR="006764E6" w:rsidRPr="00BC364C" w:rsidRDefault="006764E6" w:rsidP="002F64EF">
      <w:pPr>
        <w:jc w:val="both"/>
        <w:rPr>
          <w:rFonts w:ascii="Verdana" w:hAnsi="Verdana"/>
          <w:sz w:val="18"/>
          <w:szCs w:val="18"/>
        </w:rPr>
      </w:pPr>
    </w:p>
    <w:p w14:paraId="3E51D8B7" w14:textId="45D6E24E" w:rsidR="006764E6" w:rsidRPr="00BC364C" w:rsidRDefault="002F64EF" w:rsidP="002F64EF">
      <w:pPr>
        <w:jc w:val="both"/>
        <w:rPr>
          <w:rFonts w:ascii="Verdana" w:hAnsi="Verdana"/>
          <w:sz w:val="18"/>
          <w:szCs w:val="18"/>
        </w:rPr>
      </w:pPr>
      <w:r w:rsidRPr="00BC364C">
        <w:rPr>
          <w:rFonts w:ascii="Verdana" w:hAnsi="Verdana"/>
          <w:sz w:val="18"/>
          <w:szCs w:val="18"/>
        </w:rPr>
        <w:t>Tout retard dans la réalisation des analyses doit faire l’objet d’une information expresse du laboratoire à l’AFLD avec une estimation du délai dans la remise des résultats</w:t>
      </w:r>
      <w:r w:rsidR="006764E6" w:rsidRPr="00A1358B">
        <w:rPr>
          <w:rStyle w:val="Lienhypertexte"/>
          <w:rFonts w:ascii="Verdana" w:hAnsi="Verdana"/>
          <w:sz w:val="18"/>
          <w:szCs w:val="18"/>
          <w:u w:val="none"/>
        </w:rPr>
        <w:t xml:space="preserve">, </w:t>
      </w:r>
      <w:r w:rsidR="006764E6" w:rsidRPr="00BC364C">
        <w:rPr>
          <w:rStyle w:val="Lienhypertexte"/>
          <w:rFonts w:ascii="Verdana" w:hAnsi="Verdana"/>
          <w:sz w:val="18"/>
          <w:szCs w:val="18"/>
        </w:rPr>
        <w:t>sans préjudice de l’application des pénalités de retard.</w:t>
      </w:r>
    </w:p>
    <w:p w14:paraId="73AE5A6B" w14:textId="77777777" w:rsidR="006764E6" w:rsidRPr="00BC364C" w:rsidRDefault="006764E6" w:rsidP="002F64EF">
      <w:pPr>
        <w:jc w:val="both"/>
        <w:rPr>
          <w:rFonts w:ascii="Verdana" w:hAnsi="Verdana"/>
          <w:sz w:val="18"/>
          <w:szCs w:val="18"/>
        </w:rPr>
      </w:pPr>
    </w:p>
    <w:p w14:paraId="19C5D5CC" w14:textId="2076C45B" w:rsidR="002F64EF" w:rsidRPr="00BC364C" w:rsidRDefault="002F64EF" w:rsidP="002F64EF">
      <w:pPr>
        <w:jc w:val="both"/>
        <w:rPr>
          <w:rFonts w:ascii="Verdana" w:hAnsi="Verdana"/>
          <w:sz w:val="18"/>
          <w:szCs w:val="18"/>
        </w:rPr>
      </w:pPr>
      <w:r w:rsidRPr="00BC364C">
        <w:rPr>
          <w:rFonts w:ascii="Verdana" w:hAnsi="Verdana"/>
          <w:sz w:val="18"/>
          <w:szCs w:val="18"/>
        </w:rPr>
        <w:t xml:space="preserve">Cette information est communiquée </w:t>
      </w:r>
      <w:ins w:id="64" w:author="Jérémy Roubin" w:date="2025-10-12T17:56:00Z">
        <w:r w:rsidR="007F3CB0">
          <w:rPr>
            <w:rFonts w:ascii="Verdana" w:hAnsi="Verdana"/>
            <w:sz w:val="18"/>
            <w:szCs w:val="18"/>
          </w:rPr>
          <w:t xml:space="preserve">à l’adresse de </w:t>
        </w:r>
      </w:ins>
      <w:del w:id="65" w:author="Jérémy Roubin" w:date="2025-10-12T17:56:00Z">
        <w:r w:rsidR="00BC364C" w:rsidRPr="00BC364C" w:rsidDel="007F3CB0">
          <w:rPr>
            <w:rFonts w:ascii="Verdana" w:hAnsi="Verdana"/>
            <w:sz w:val="18"/>
            <w:szCs w:val="18"/>
          </w:rPr>
          <w:delText>au</w:delText>
        </w:r>
      </w:del>
      <w:r w:rsidR="00BC364C" w:rsidRPr="00BC364C">
        <w:rPr>
          <w:rFonts w:ascii="Verdana" w:hAnsi="Verdana"/>
          <w:sz w:val="18"/>
          <w:szCs w:val="18"/>
        </w:rPr>
        <w:t xml:space="preserve"> courriel </w:t>
      </w:r>
      <w:del w:id="66" w:author="Jérémy Roubin" w:date="2025-10-12T17:56:00Z">
        <w:r w:rsidR="00BC364C" w:rsidRPr="00BC364C" w:rsidDel="007F3CB0">
          <w:rPr>
            <w:rFonts w:ascii="Verdana" w:hAnsi="Verdana"/>
            <w:sz w:val="18"/>
            <w:szCs w:val="18"/>
          </w:rPr>
          <w:delText xml:space="preserve">donné </w:delText>
        </w:r>
      </w:del>
      <w:ins w:id="67" w:author="Jérémy Roubin" w:date="2025-10-12T17:56:00Z">
        <w:r w:rsidR="007F3CB0">
          <w:rPr>
            <w:rFonts w:ascii="Verdana" w:hAnsi="Verdana"/>
            <w:sz w:val="18"/>
            <w:szCs w:val="18"/>
          </w:rPr>
          <w:t>indiquée</w:t>
        </w:r>
        <w:r w:rsidR="007F3CB0" w:rsidRPr="00BC364C">
          <w:rPr>
            <w:rFonts w:ascii="Verdana" w:hAnsi="Verdana"/>
            <w:sz w:val="18"/>
            <w:szCs w:val="18"/>
          </w:rPr>
          <w:t xml:space="preserve"> </w:t>
        </w:r>
      </w:ins>
      <w:r w:rsidR="00BC364C" w:rsidRPr="00BC364C">
        <w:rPr>
          <w:rFonts w:ascii="Verdana" w:hAnsi="Verdana"/>
          <w:sz w:val="18"/>
          <w:szCs w:val="18"/>
        </w:rPr>
        <w:t>au titulaire au commencement du marché</w:t>
      </w:r>
      <w:r w:rsidR="00BC364C">
        <w:rPr>
          <w:rFonts w:ascii="Verdana" w:hAnsi="Verdana"/>
          <w:sz w:val="18"/>
          <w:szCs w:val="18"/>
        </w:rPr>
        <w:t xml:space="preserve">. </w:t>
      </w:r>
      <w:r w:rsidRPr="00BC364C">
        <w:rPr>
          <w:rFonts w:ascii="Verdana" w:hAnsi="Verdana"/>
          <w:sz w:val="18"/>
          <w:szCs w:val="18"/>
        </w:rPr>
        <w:t>Les résultats remis postérieurement à cette date peuvent générer l’application des pénalités stipulées dans le cahier des clauses administratives particulières (CCAP) à l’instar de tout manquement aux obligations de notification d’écart ou de formalisme dans la transmission des rapports d’analyses.</w:t>
      </w:r>
    </w:p>
    <w:p w14:paraId="323809AE" w14:textId="77777777" w:rsidR="006764E6" w:rsidRPr="00BC364C" w:rsidRDefault="006764E6" w:rsidP="002F64EF">
      <w:pPr>
        <w:jc w:val="both"/>
        <w:rPr>
          <w:rFonts w:ascii="Verdana" w:hAnsi="Verdana"/>
          <w:sz w:val="18"/>
          <w:szCs w:val="18"/>
        </w:rPr>
      </w:pPr>
    </w:p>
    <w:p w14:paraId="55A7BE56" w14:textId="24FA264E" w:rsidR="002F64EF" w:rsidRPr="00BC364C" w:rsidRDefault="002F64EF" w:rsidP="002F64EF">
      <w:pPr>
        <w:jc w:val="both"/>
        <w:rPr>
          <w:rFonts w:ascii="Verdana" w:hAnsi="Verdana"/>
          <w:sz w:val="18"/>
          <w:szCs w:val="18"/>
        </w:rPr>
      </w:pPr>
      <w:r w:rsidRPr="00BC364C">
        <w:rPr>
          <w:rFonts w:ascii="Verdana" w:hAnsi="Verdana"/>
          <w:sz w:val="18"/>
          <w:szCs w:val="18"/>
        </w:rPr>
        <w:t xml:space="preserve">Dans le cadre des prestations ci-après listées, à l’issue de la remise du rapport d’analyse, le titulaire s’engage à répondre à toute demande écrite de l’AFLD visant à obtenir la concentration estimée de la substance urinaire, conformément à l’article 5.3.8.4 du </w:t>
      </w:r>
      <w:del w:id="68" w:author="Jérémy Roubin" w:date="2025-10-12T17:58:00Z">
        <w:r w:rsidRPr="00BC364C" w:rsidDel="007F3CB0">
          <w:rPr>
            <w:rFonts w:ascii="Verdana" w:hAnsi="Verdana"/>
            <w:sz w:val="18"/>
            <w:szCs w:val="18"/>
          </w:rPr>
          <w:delText>standard international des laboratoires (</w:delText>
        </w:r>
      </w:del>
      <w:r w:rsidRPr="00BC364C">
        <w:rPr>
          <w:rFonts w:ascii="Verdana" w:hAnsi="Verdana"/>
          <w:sz w:val="18"/>
          <w:szCs w:val="18"/>
        </w:rPr>
        <w:t>SIL</w:t>
      </w:r>
      <w:del w:id="69" w:author="Jérémy Roubin" w:date="2025-10-12T17:58:00Z">
        <w:r w:rsidRPr="00BC364C" w:rsidDel="007F3CB0">
          <w:rPr>
            <w:rFonts w:ascii="Verdana" w:hAnsi="Verdana"/>
            <w:sz w:val="18"/>
            <w:szCs w:val="18"/>
          </w:rPr>
          <w:delText>)</w:delText>
        </w:r>
      </w:del>
      <w:r w:rsidRPr="00BC364C">
        <w:rPr>
          <w:rFonts w:ascii="Verdana" w:hAnsi="Verdana"/>
          <w:sz w:val="18"/>
          <w:szCs w:val="18"/>
        </w:rPr>
        <w:t>.</w:t>
      </w:r>
    </w:p>
    <w:p w14:paraId="5ECB14EE" w14:textId="77777777" w:rsidR="006764E6" w:rsidRPr="00BC364C" w:rsidRDefault="006764E6" w:rsidP="002F64EF">
      <w:pPr>
        <w:jc w:val="both"/>
        <w:rPr>
          <w:rFonts w:ascii="Verdana" w:hAnsi="Verdana"/>
          <w:sz w:val="18"/>
          <w:szCs w:val="18"/>
        </w:rPr>
      </w:pPr>
    </w:p>
    <w:p w14:paraId="1F3DD12C" w14:textId="683C826B" w:rsidR="002F64EF" w:rsidRDefault="002F64EF" w:rsidP="002F64EF">
      <w:pPr>
        <w:jc w:val="both"/>
        <w:rPr>
          <w:rFonts w:ascii="Verdana" w:hAnsi="Verdana"/>
          <w:sz w:val="18"/>
          <w:szCs w:val="18"/>
        </w:rPr>
      </w:pPr>
      <w:r w:rsidRPr="00BC364C">
        <w:rPr>
          <w:rFonts w:ascii="Verdana" w:hAnsi="Verdana"/>
          <w:sz w:val="18"/>
          <w:szCs w:val="18"/>
        </w:rPr>
        <w:t xml:space="preserve">A la demande de l’AFLD, le titulaire du lot 1 doit également produire la documentation analytique conformément </w:t>
      </w:r>
      <w:r w:rsidRPr="00BC364C">
        <w:rPr>
          <w:rFonts w:ascii="Verdana" w:hAnsi="Verdana"/>
          <w:sz w:val="18"/>
          <w:szCs w:val="18"/>
        </w:rPr>
        <w:annotationRef/>
      </w:r>
      <w:r w:rsidRPr="00BC364C">
        <w:rPr>
          <w:rFonts w:ascii="Verdana" w:hAnsi="Verdana"/>
          <w:sz w:val="18"/>
          <w:szCs w:val="18"/>
        </w:rPr>
        <w:t xml:space="preserve">au document technique TDLDOC de l’AMA en vigueur (constituée de la description de la méthode d’analyse appliquée, de la traçabilité des échantillons et aliquotes… susceptible d’être demandée par le sportif contrôlé positif). Cette documentation doit être communiquée à l’AFLD sous </w:t>
      </w:r>
      <w:proofErr w:type="gramStart"/>
      <w:r w:rsidRPr="00BC364C">
        <w:rPr>
          <w:rFonts w:ascii="Verdana" w:hAnsi="Verdana"/>
          <w:sz w:val="18"/>
          <w:szCs w:val="18"/>
        </w:rPr>
        <w:t>quinze jours maximum</w:t>
      </w:r>
      <w:proofErr w:type="gramEnd"/>
      <w:r w:rsidRPr="00BC364C">
        <w:rPr>
          <w:rFonts w:ascii="Verdana" w:hAnsi="Verdana"/>
          <w:sz w:val="18"/>
          <w:szCs w:val="18"/>
        </w:rPr>
        <w:t xml:space="preserve"> à compter de la demande de l’AFLD sauf accord express du titulaire pour une transmission avec un délai réduit tel que prévu par l’article 5.3.8.4 du SIL.</w:t>
      </w:r>
    </w:p>
    <w:p w14:paraId="796CA246" w14:textId="77777777" w:rsidR="006764E6" w:rsidRPr="00BC364C" w:rsidRDefault="006764E6" w:rsidP="002F64EF">
      <w:pPr>
        <w:jc w:val="both"/>
        <w:rPr>
          <w:rFonts w:ascii="Verdana" w:hAnsi="Verdana"/>
          <w:sz w:val="18"/>
          <w:szCs w:val="18"/>
        </w:rPr>
      </w:pPr>
    </w:p>
    <w:p w14:paraId="218E35FD" w14:textId="2EF1D6C3" w:rsidR="002F64EF" w:rsidRPr="00BC364C"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 xml:space="preserve">A la demande de l’AFLD, le titulaire du lot 1 procède, dans les mêmes conditions, à la </w:t>
      </w:r>
      <w:proofErr w:type="spellStart"/>
      <w:r w:rsidRPr="00BC364C">
        <w:rPr>
          <w:rFonts w:ascii="Verdana" w:hAnsi="Verdana"/>
          <w:sz w:val="18"/>
          <w:szCs w:val="18"/>
        </w:rPr>
        <w:t>ré-analyse</w:t>
      </w:r>
      <w:proofErr w:type="spellEnd"/>
      <w:r w:rsidRPr="00BC364C">
        <w:rPr>
          <w:rFonts w:ascii="Verdana" w:hAnsi="Verdana"/>
          <w:sz w:val="18"/>
          <w:szCs w:val="18"/>
        </w:rPr>
        <w:t xml:space="preserve"> de tout échantillon sanguin ou urinaire conformément à l’article L. 232-24-1 du code du sport</w:t>
      </w:r>
      <w:del w:id="70" w:author="Jérémy Roubin" w:date="2025-10-12T17:58:00Z">
        <w:r w:rsidRPr="00BC364C" w:rsidDel="007F3CB0">
          <w:rPr>
            <w:rFonts w:ascii="Verdana" w:hAnsi="Verdana"/>
            <w:sz w:val="18"/>
            <w:szCs w:val="18"/>
          </w:rPr>
          <w:delText xml:space="preserve"> (ré-analyse possible pendant dix ans)</w:delText>
        </w:r>
      </w:del>
      <w:r w:rsidRPr="00BC364C">
        <w:rPr>
          <w:rFonts w:ascii="Verdana" w:hAnsi="Verdana"/>
          <w:sz w:val="18"/>
          <w:szCs w:val="18"/>
        </w:rPr>
        <w:t xml:space="preserve">. </w:t>
      </w:r>
    </w:p>
    <w:p w14:paraId="67B9FCCE" w14:textId="5FBE044E" w:rsidR="002F64EF"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 xml:space="preserve">Le laboratoire, titulaire du lot 1, procède également à toute analyse demandée par l’AFLD dans le respect des normes internationales, en particulier le </w:t>
      </w:r>
      <w:del w:id="71" w:author="Jérémy Roubin" w:date="2025-10-12T17:58:00Z">
        <w:r w:rsidRPr="00BC364C" w:rsidDel="007F3CB0">
          <w:rPr>
            <w:rFonts w:ascii="Verdana" w:hAnsi="Verdana"/>
            <w:sz w:val="18"/>
            <w:szCs w:val="18"/>
          </w:rPr>
          <w:delText>standard international des laboratoires (</w:delText>
        </w:r>
      </w:del>
      <w:r w:rsidRPr="00BC364C">
        <w:rPr>
          <w:rFonts w:ascii="Verdana" w:hAnsi="Verdana"/>
          <w:sz w:val="18"/>
          <w:szCs w:val="18"/>
        </w:rPr>
        <w:t>SIL</w:t>
      </w:r>
      <w:del w:id="72" w:author="Jérémy Roubin" w:date="2025-10-12T17:58:00Z">
        <w:r w:rsidRPr="00BC364C" w:rsidDel="007F3CB0">
          <w:rPr>
            <w:rFonts w:ascii="Verdana" w:hAnsi="Verdana"/>
            <w:sz w:val="18"/>
            <w:szCs w:val="18"/>
          </w:rPr>
          <w:delText>)</w:delText>
        </w:r>
      </w:del>
      <w:r w:rsidRPr="00BC364C">
        <w:rPr>
          <w:rFonts w:ascii="Verdana" w:hAnsi="Verdana"/>
          <w:sz w:val="18"/>
          <w:szCs w:val="18"/>
        </w:rPr>
        <w:t xml:space="preserve"> dans le cadre d’une procédure de gestion des résultats. </w:t>
      </w:r>
    </w:p>
    <w:p w14:paraId="6E02FFB3" w14:textId="78319F06" w:rsidR="00AD0367" w:rsidRDefault="00022AEF" w:rsidP="002F64EF">
      <w:pPr>
        <w:pStyle w:val="Titre11"/>
        <w:numPr>
          <w:ilvl w:val="0"/>
          <w:numId w:val="0"/>
        </w:numPr>
        <w:jc w:val="both"/>
        <w:rPr>
          <w:rFonts w:ascii="Verdana" w:hAnsi="Verdana"/>
          <w:sz w:val="18"/>
          <w:szCs w:val="18"/>
        </w:rPr>
      </w:pPr>
      <w:r w:rsidRPr="00BC364C">
        <w:rPr>
          <w:rFonts w:ascii="Verdana" w:hAnsi="Verdana"/>
          <w:sz w:val="18"/>
          <w:szCs w:val="18"/>
        </w:rPr>
        <w:t>En particulier, à la demande du sportif concerné par la mise en œuvre d’un contrôle antidopage effe</w:t>
      </w:r>
      <w:r w:rsidR="0022662F">
        <w:rPr>
          <w:rFonts w:ascii="Verdana" w:hAnsi="Verdana"/>
          <w:sz w:val="18"/>
          <w:szCs w:val="18"/>
        </w:rPr>
        <w:t>c</w:t>
      </w:r>
      <w:r w:rsidRPr="00BC364C">
        <w:rPr>
          <w:rFonts w:ascii="Verdana" w:hAnsi="Verdana"/>
          <w:sz w:val="18"/>
          <w:szCs w:val="18"/>
        </w:rPr>
        <w:t>tué au titre des articles L. 232-12 et L.232-16 du code du sport, l’A</w:t>
      </w:r>
      <w:r w:rsidR="007F3CB0">
        <w:rPr>
          <w:rFonts w:ascii="Verdana" w:hAnsi="Verdana"/>
          <w:sz w:val="18"/>
          <w:szCs w:val="18"/>
        </w:rPr>
        <w:t xml:space="preserve">FLD </w:t>
      </w:r>
      <w:r w:rsidRPr="00BC364C">
        <w:rPr>
          <w:rFonts w:ascii="Verdana" w:hAnsi="Verdana"/>
          <w:sz w:val="18"/>
          <w:szCs w:val="18"/>
        </w:rPr>
        <w:t>adressera au laboratoire, sur le fondement de l’article R. 232-64 du même code, une demande d’analyse de contrôle, dans les conditions prévues par les normes internationales. Les coûts de cette prestation seront intégrés aux frais mis à la charge du demandeur</w:t>
      </w:r>
      <w:r w:rsidR="007F7793">
        <w:rPr>
          <w:rFonts w:ascii="Verdana" w:hAnsi="Verdana"/>
          <w:sz w:val="18"/>
          <w:szCs w:val="18"/>
        </w:rPr>
        <w:t xml:space="preserve"> (</w:t>
      </w:r>
      <w:r w:rsidR="000019FA" w:rsidRPr="00F9473F">
        <w:rPr>
          <w:rFonts w:ascii="Verdana" w:hAnsi="Verdana"/>
          <w:b/>
          <w:sz w:val="18"/>
          <w:szCs w:val="18"/>
        </w:rPr>
        <w:t>UO 2</w:t>
      </w:r>
      <w:r w:rsidR="00F30B21" w:rsidRPr="00F9473F">
        <w:rPr>
          <w:rFonts w:ascii="Verdana" w:hAnsi="Verdana"/>
          <w:b/>
          <w:sz w:val="18"/>
          <w:szCs w:val="18"/>
        </w:rPr>
        <w:t>6</w:t>
      </w:r>
      <w:r w:rsidR="000019FA" w:rsidRPr="00F9473F">
        <w:rPr>
          <w:rFonts w:ascii="Verdana" w:hAnsi="Verdana"/>
          <w:b/>
          <w:sz w:val="18"/>
          <w:szCs w:val="18"/>
        </w:rPr>
        <w:t xml:space="preserve"> à UO 3</w:t>
      </w:r>
      <w:r w:rsidR="00F30B21" w:rsidRPr="00F9473F">
        <w:rPr>
          <w:rFonts w:ascii="Verdana" w:hAnsi="Verdana"/>
          <w:b/>
          <w:sz w:val="18"/>
          <w:szCs w:val="18"/>
        </w:rPr>
        <w:t>4</w:t>
      </w:r>
      <w:r w:rsidR="007F7793">
        <w:rPr>
          <w:rFonts w:ascii="Verdana" w:hAnsi="Verdana"/>
          <w:sz w:val="18"/>
          <w:szCs w:val="18"/>
        </w:rPr>
        <w:t>)</w:t>
      </w:r>
      <w:r w:rsidR="000019FA">
        <w:rPr>
          <w:rFonts w:ascii="Verdana" w:hAnsi="Verdana"/>
          <w:sz w:val="18"/>
          <w:szCs w:val="18"/>
        </w:rPr>
        <w:t xml:space="preserve">. </w:t>
      </w:r>
    </w:p>
    <w:p w14:paraId="115E9765" w14:textId="520D4A4E" w:rsidR="00327188" w:rsidRPr="00327188" w:rsidRDefault="00327188" w:rsidP="002F64EF">
      <w:pPr>
        <w:pStyle w:val="Titre11"/>
        <w:numPr>
          <w:ilvl w:val="0"/>
          <w:numId w:val="0"/>
        </w:numPr>
        <w:jc w:val="both"/>
        <w:rPr>
          <w:rFonts w:ascii="Verdana" w:hAnsi="Verdana"/>
          <w:b/>
          <w:sz w:val="18"/>
          <w:szCs w:val="18"/>
        </w:rPr>
      </w:pPr>
      <w:r w:rsidRPr="00327188">
        <w:rPr>
          <w:rFonts w:ascii="Verdana" w:hAnsi="Verdana"/>
          <w:b/>
          <w:sz w:val="18"/>
          <w:szCs w:val="18"/>
        </w:rPr>
        <w:t>Cas particulier des analyses génétiques :</w:t>
      </w:r>
    </w:p>
    <w:p w14:paraId="516DD825" w14:textId="0547FDE4" w:rsidR="00327188" w:rsidRPr="00327188" w:rsidRDefault="00327188" w:rsidP="00327188">
      <w:pPr>
        <w:pStyle w:val="Titre11"/>
        <w:numPr>
          <w:ilvl w:val="0"/>
          <w:numId w:val="0"/>
        </w:numPr>
        <w:jc w:val="both"/>
        <w:rPr>
          <w:rFonts w:ascii="Verdana" w:eastAsia="Arial Unicode MS" w:hAnsi="Verdana"/>
          <w:sz w:val="18"/>
          <w:szCs w:val="18"/>
          <w:bdr w:val="nil"/>
        </w:rPr>
      </w:pPr>
      <w:r>
        <w:rPr>
          <w:rFonts w:ascii="Verdana" w:eastAsia="Arial Unicode MS" w:hAnsi="Verdana"/>
          <w:sz w:val="18"/>
          <w:szCs w:val="18"/>
          <w:bdr w:val="nil"/>
        </w:rPr>
        <w:t>L</w:t>
      </w:r>
      <w:r w:rsidRPr="00327188">
        <w:rPr>
          <w:rFonts w:ascii="Verdana" w:eastAsia="Arial Unicode MS" w:hAnsi="Verdana"/>
          <w:sz w:val="18"/>
          <w:szCs w:val="18"/>
          <w:bdr w:val="nil"/>
        </w:rPr>
        <w:t xml:space="preserve">e directeur du laboratoire devra transmettre à l’AFLD la liste des personnes autorisées à enregistrer ou modifier les données et informations mentionnées à l'article </w:t>
      </w:r>
      <w:hyperlink r:id="rId11" w:tooltip="Code du sport. - art. R232-67-23 (V)" w:history="1">
        <w:r w:rsidRPr="00327188">
          <w:rPr>
            <w:rFonts w:ascii="Verdana" w:eastAsia="Arial Unicode MS" w:hAnsi="Verdana"/>
            <w:sz w:val="18"/>
            <w:szCs w:val="18"/>
            <w:bdr w:val="nil"/>
          </w:rPr>
          <w:t>R. 232-67-23</w:t>
        </w:r>
      </w:hyperlink>
      <w:ins w:id="73" w:author="Jérémy Roubin" w:date="2025-10-12T17:59:00Z">
        <w:r w:rsidR="007F3CB0">
          <w:rPr>
            <w:rFonts w:ascii="Verdana" w:eastAsia="Arial Unicode MS" w:hAnsi="Verdana"/>
            <w:sz w:val="18"/>
            <w:szCs w:val="18"/>
            <w:bdr w:val="nil"/>
          </w:rPr>
          <w:t xml:space="preserve"> du code du sport</w:t>
        </w:r>
      </w:ins>
      <w:r>
        <w:rPr>
          <w:rFonts w:ascii="Verdana" w:eastAsia="Arial Unicode MS" w:hAnsi="Verdana"/>
          <w:sz w:val="18"/>
          <w:szCs w:val="18"/>
          <w:bdr w:val="nil"/>
        </w:rPr>
        <w:t>, c</w:t>
      </w:r>
      <w:r w:rsidRPr="00327188">
        <w:rPr>
          <w:rFonts w:ascii="Verdana" w:eastAsia="Arial Unicode MS" w:hAnsi="Verdana"/>
          <w:sz w:val="18"/>
          <w:szCs w:val="18"/>
          <w:bdr w:val="nil"/>
        </w:rPr>
        <w:t xml:space="preserve">onformément à l’article R. 232-67-24 du </w:t>
      </w:r>
      <w:ins w:id="74" w:author="Jérémy Roubin" w:date="2025-10-12T17:59:00Z">
        <w:r w:rsidR="007F3CB0">
          <w:rPr>
            <w:rFonts w:ascii="Verdana" w:eastAsia="Arial Unicode MS" w:hAnsi="Verdana"/>
            <w:sz w:val="18"/>
            <w:szCs w:val="18"/>
            <w:bdr w:val="nil"/>
          </w:rPr>
          <w:t xml:space="preserve">même </w:t>
        </w:r>
      </w:ins>
      <w:r w:rsidRPr="00327188">
        <w:rPr>
          <w:rFonts w:ascii="Verdana" w:eastAsia="Arial Unicode MS" w:hAnsi="Verdana"/>
          <w:sz w:val="18"/>
          <w:szCs w:val="18"/>
          <w:bdr w:val="nil"/>
        </w:rPr>
        <w:t>code</w:t>
      </w:r>
      <w:del w:id="75" w:author="Jérémy Roubin" w:date="2025-10-12T17:59:00Z">
        <w:r w:rsidRPr="00327188" w:rsidDel="007F3CB0">
          <w:rPr>
            <w:rFonts w:ascii="Verdana" w:eastAsia="Arial Unicode MS" w:hAnsi="Verdana"/>
            <w:sz w:val="18"/>
            <w:szCs w:val="18"/>
            <w:bdr w:val="nil"/>
          </w:rPr>
          <w:delText xml:space="preserve"> du sport</w:delText>
        </w:r>
      </w:del>
      <w:r w:rsidRPr="00327188">
        <w:rPr>
          <w:rFonts w:ascii="Verdana" w:eastAsia="Arial Unicode MS" w:hAnsi="Verdana"/>
          <w:sz w:val="18"/>
          <w:szCs w:val="18"/>
          <w:bdr w:val="nil"/>
        </w:rPr>
        <w:t>.</w:t>
      </w:r>
    </w:p>
    <w:p w14:paraId="5B49E763" w14:textId="7F506245" w:rsidR="00327188" w:rsidRPr="00BC364C" w:rsidRDefault="00327188" w:rsidP="00327188">
      <w:pPr>
        <w:jc w:val="both"/>
        <w:rPr>
          <w:rFonts w:ascii="Verdana" w:hAnsi="Verdana"/>
          <w:sz w:val="18"/>
          <w:szCs w:val="18"/>
        </w:rPr>
      </w:pPr>
      <w:r>
        <w:rPr>
          <w:rFonts w:ascii="Verdana" w:hAnsi="Verdana"/>
          <w:sz w:val="18"/>
          <w:szCs w:val="18"/>
        </w:rPr>
        <w:t>Conformément à l’article R</w:t>
      </w:r>
      <w:ins w:id="76" w:author="Jérémy Roubin" w:date="2025-10-12T17:59:00Z">
        <w:r w:rsidR="007F3CB0">
          <w:rPr>
            <w:rFonts w:ascii="Verdana" w:hAnsi="Verdana"/>
            <w:sz w:val="18"/>
            <w:szCs w:val="18"/>
          </w:rPr>
          <w:t xml:space="preserve">. </w:t>
        </w:r>
      </w:ins>
      <w:r>
        <w:rPr>
          <w:rFonts w:ascii="Verdana" w:hAnsi="Verdana"/>
          <w:sz w:val="18"/>
          <w:szCs w:val="18"/>
        </w:rPr>
        <w:t>232-67-26 du code du sport, le titulaire devra détruire sans délai les données d’analyse dans le cas des résultats négatifs et pendant toute la durée de la procédure disciplinaire pour les résultats positifs.</w:t>
      </w:r>
    </w:p>
    <w:p w14:paraId="072D901B" w14:textId="77777777" w:rsidR="00A1358B" w:rsidRDefault="00A1358B" w:rsidP="00BC364C">
      <w:pPr>
        <w:pStyle w:val="Titre31"/>
        <w:numPr>
          <w:ilvl w:val="0"/>
          <w:numId w:val="0"/>
        </w:numPr>
        <w:rPr>
          <w:rFonts w:ascii="Verdana" w:hAnsi="Verdana"/>
          <w:b/>
          <w:sz w:val="18"/>
          <w:szCs w:val="18"/>
        </w:rPr>
      </w:pPr>
    </w:p>
    <w:p w14:paraId="65245921" w14:textId="4B1F347E" w:rsidR="002F64EF" w:rsidRPr="00DE361D" w:rsidRDefault="006D1C4F">
      <w:pPr>
        <w:pStyle w:val="Texte"/>
        <w:rPr>
          <w:sz w:val="18"/>
          <w:szCs w:val="18"/>
          <w:rPrChange w:id="77" w:author="Jean-François ETANCELIN" w:date="2025-10-16T10:21:00Z">
            <w:rPr>
              <w:rFonts w:ascii="Verdana" w:hAnsi="Verdana"/>
              <w:b/>
              <w:sz w:val="18"/>
              <w:szCs w:val="18"/>
            </w:rPr>
          </w:rPrChange>
        </w:rPr>
        <w:pPrChange w:id="78" w:author="Jean-François ETANCELIN" w:date="2025-10-16T10:21:00Z">
          <w:pPr>
            <w:pStyle w:val="Titre31"/>
            <w:numPr>
              <w:ilvl w:val="0"/>
              <w:numId w:val="0"/>
            </w:numPr>
            <w:ind w:left="0" w:firstLine="0"/>
            <w:outlineLvl w:val="2"/>
          </w:pPr>
        </w:pPrChange>
      </w:pPr>
      <w:r w:rsidRPr="00DE361D">
        <w:rPr>
          <w:sz w:val="18"/>
          <w:szCs w:val="18"/>
          <w:rPrChange w:id="79" w:author="Jean-François ETANCELIN" w:date="2025-10-16T10:21:00Z">
            <w:rPr>
              <w:b/>
              <w:sz w:val="18"/>
              <w:szCs w:val="18"/>
            </w:rPr>
          </w:rPrChange>
        </w:rPr>
        <w:t>3.</w:t>
      </w:r>
      <w:r w:rsidR="005C158F" w:rsidRPr="00DE361D">
        <w:rPr>
          <w:sz w:val="18"/>
          <w:szCs w:val="18"/>
          <w:rPrChange w:id="80" w:author="Jean-François ETANCELIN" w:date="2025-10-16T10:21:00Z">
            <w:rPr>
              <w:b/>
              <w:sz w:val="18"/>
              <w:szCs w:val="18"/>
            </w:rPr>
          </w:rPrChange>
        </w:rPr>
        <w:t>1.</w:t>
      </w:r>
      <w:r w:rsidRPr="00DE361D">
        <w:rPr>
          <w:sz w:val="18"/>
          <w:szCs w:val="18"/>
          <w:rPrChange w:id="81" w:author="Jean-François ETANCELIN" w:date="2025-10-16T10:21:00Z">
            <w:rPr>
              <w:b/>
              <w:sz w:val="18"/>
              <w:szCs w:val="18"/>
            </w:rPr>
          </w:rPrChange>
        </w:rPr>
        <w:t>1.</w:t>
      </w:r>
      <w:r w:rsidR="005C158F" w:rsidRPr="00DE361D">
        <w:rPr>
          <w:sz w:val="18"/>
          <w:szCs w:val="18"/>
          <w:rPrChange w:id="82" w:author="Jean-François ETANCELIN" w:date="2025-10-16T10:21:00Z">
            <w:rPr>
              <w:b/>
              <w:sz w:val="18"/>
              <w:szCs w:val="18"/>
            </w:rPr>
          </w:rPrChange>
        </w:rPr>
        <w:t xml:space="preserve"> </w:t>
      </w:r>
      <w:r w:rsidR="002F64EF" w:rsidRPr="00DE361D">
        <w:rPr>
          <w:sz w:val="18"/>
          <w:szCs w:val="18"/>
          <w:rPrChange w:id="83" w:author="Jean-François ETANCELIN" w:date="2025-10-16T10:21:00Z">
            <w:rPr>
              <w:b/>
              <w:sz w:val="18"/>
              <w:szCs w:val="18"/>
            </w:rPr>
          </w:rPrChange>
        </w:rPr>
        <w:t xml:space="preserve">Prestations d’analyses urinaires </w:t>
      </w:r>
    </w:p>
    <w:p w14:paraId="3E7C2F37" w14:textId="2449F3E1" w:rsidR="002F64EF" w:rsidRDefault="002F64EF" w:rsidP="002F64EF">
      <w:pPr>
        <w:jc w:val="both"/>
        <w:rPr>
          <w:rFonts w:ascii="Verdana" w:hAnsi="Verdana"/>
          <w:sz w:val="18"/>
          <w:szCs w:val="18"/>
        </w:rPr>
      </w:pPr>
      <w:r w:rsidRPr="00BC364C">
        <w:rPr>
          <w:rFonts w:ascii="Verdana" w:hAnsi="Verdana"/>
          <w:sz w:val="18"/>
          <w:szCs w:val="18"/>
        </w:rPr>
        <w:t>L’AFLD est susceptible de diligenter des contrôles urinaires pour les analyses suivantes, étant précisé que cette liste est susceptible d’évoluer en fonction des décisions de l’AMA</w:t>
      </w:r>
      <w:r w:rsidR="00330AF9">
        <w:rPr>
          <w:rFonts w:ascii="Verdana" w:hAnsi="Verdana"/>
          <w:sz w:val="18"/>
          <w:szCs w:val="18"/>
        </w:rPr>
        <w:t>,</w:t>
      </w:r>
      <w:r w:rsidR="00D62F96" w:rsidRPr="00BC364C">
        <w:rPr>
          <w:rFonts w:ascii="Verdana" w:hAnsi="Verdana"/>
          <w:sz w:val="18"/>
          <w:szCs w:val="18"/>
        </w:rPr>
        <w:t> en particulier, l’évolution constante des méthodes de détection des substances et leur accréditation par l’AMA</w:t>
      </w:r>
      <w:r w:rsidRPr="00BC364C">
        <w:rPr>
          <w:rFonts w:ascii="Verdana" w:hAnsi="Verdana"/>
          <w:sz w:val="18"/>
          <w:szCs w:val="18"/>
        </w:rPr>
        <w:t xml:space="preserve"> et fera l’objet le cas échéant d’un avenant :</w:t>
      </w:r>
    </w:p>
    <w:p w14:paraId="1485CC1E" w14:textId="77777777" w:rsidR="00523509" w:rsidRDefault="00523509" w:rsidP="002F64EF">
      <w:pPr>
        <w:jc w:val="both"/>
        <w:rPr>
          <w:rFonts w:ascii="Verdana" w:hAnsi="Verdana"/>
          <w:sz w:val="18"/>
          <w:szCs w:val="18"/>
        </w:rPr>
      </w:pPr>
    </w:p>
    <w:tbl>
      <w:tblPr>
        <w:tblpPr w:leftFromText="141" w:rightFromText="141" w:vertAnchor="text" w:horzAnchor="margin" w:tblpY="-48"/>
        <w:tblW w:w="9008" w:type="dxa"/>
        <w:tblCellMar>
          <w:left w:w="70" w:type="dxa"/>
          <w:right w:w="70" w:type="dxa"/>
        </w:tblCellMar>
        <w:tblLook w:val="04A0" w:firstRow="1" w:lastRow="0" w:firstColumn="1" w:lastColumn="0" w:noHBand="0" w:noVBand="1"/>
      </w:tblPr>
      <w:tblGrid>
        <w:gridCol w:w="1272"/>
        <w:gridCol w:w="7736"/>
      </w:tblGrid>
      <w:tr w:rsidR="00A1358B" w:rsidRPr="00523509" w14:paraId="3E0B3754" w14:textId="77777777" w:rsidTr="00A1358B">
        <w:trPr>
          <w:trHeight w:val="321"/>
        </w:trPr>
        <w:tc>
          <w:tcPr>
            <w:tcW w:w="127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E79FF41" w14:textId="77777777" w:rsidR="00A1358B" w:rsidRPr="00523509"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b/>
                <w:bCs/>
                <w:color w:val="000000"/>
                <w:sz w:val="20"/>
                <w:szCs w:val="20"/>
                <w:bdr w:val="none" w:sz="0" w:space="0" w:color="auto"/>
                <w:lang w:eastAsia="fr-FR"/>
              </w:rPr>
            </w:pPr>
            <w:r w:rsidRPr="00523509">
              <w:rPr>
                <w:rFonts w:ascii="Verdana" w:eastAsia="Times New Roman" w:hAnsi="Verdana"/>
                <w:b/>
                <w:bCs/>
                <w:color w:val="000000"/>
                <w:sz w:val="20"/>
                <w:szCs w:val="20"/>
                <w:bdr w:val="none" w:sz="0" w:space="0" w:color="auto"/>
                <w:lang w:eastAsia="fr-FR"/>
              </w:rPr>
              <w:t>Référence</w:t>
            </w:r>
          </w:p>
        </w:tc>
        <w:tc>
          <w:tcPr>
            <w:tcW w:w="7736" w:type="dxa"/>
            <w:tcBorders>
              <w:top w:val="single" w:sz="4" w:space="0" w:color="auto"/>
              <w:left w:val="nil"/>
              <w:bottom w:val="single" w:sz="4" w:space="0" w:color="auto"/>
              <w:right w:val="single" w:sz="4" w:space="0" w:color="auto"/>
            </w:tcBorders>
            <w:shd w:val="clear" w:color="000000" w:fill="BFBFBF"/>
            <w:vAlign w:val="center"/>
            <w:hideMark/>
          </w:tcPr>
          <w:p w14:paraId="394242D8" w14:textId="77777777" w:rsidR="00A1358B" w:rsidRPr="00523509"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b/>
                <w:bCs/>
                <w:color w:val="000000"/>
                <w:sz w:val="20"/>
                <w:szCs w:val="20"/>
                <w:bdr w:val="none" w:sz="0" w:space="0" w:color="auto"/>
                <w:lang w:eastAsia="fr-FR"/>
              </w:rPr>
            </w:pPr>
            <w:r w:rsidRPr="00523509">
              <w:rPr>
                <w:rFonts w:ascii="Verdana" w:eastAsia="Times New Roman" w:hAnsi="Verdana"/>
                <w:b/>
                <w:bCs/>
                <w:color w:val="000000"/>
                <w:sz w:val="20"/>
                <w:szCs w:val="20"/>
                <w:bdr w:val="none" w:sz="0" w:space="0" w:color="auto"/>
                <w:lang w:eastAsia="fr-FR"/>
              </w:rPr>
              <w:t>Désignation</w:t>
            </w:r>
          </w:p>
        </w:tc>
      </w:tr>
      <w:tr w:rsidR="00A1358B" w:rsidRPr="00523509" w14:paraId="53C8ECBA"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hideMark/>
          </w:tcPr>
          <w:p w14:paraId="4F5669B5"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001</w:t>
            </w:r>
          </w:p>
        </w:tc>
        <w:tc>
          <w:tcPr>
            <w:tcW w:w="7736" w:type="dxa"/>
            <w:tcBorders>
              <w:top w:val="nil"/>
              <w:left w:val="nil"/>
              <w:bottom w:val="single" w:sz="4" w:space="0" w:color="auto"/>
              <w:right w:val="single" w:sz="4" w:space="0" w:color="auto"/>
            </w:tcBorders>
            <w:shd w:val="clear" w:color="auto" w:fill="auto"/>
            <w:hideMark/>
          </w:tcPr>
          <w:p w14:paraId="41221693"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Analyse conventionnelle en compétition</w:t>
            </w:r>
          </w:p>
        </w:tc>
      </w:tr>
      <w:tr w:rsidR="00A1358B" w:rsidRPr="00523509" w14:paraId="21446C50"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hideMark/>
          </w:tcPr>
          <w:p w14:paraId="5E2E87EA"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002</w:t>
            </w:r>
          </w:p>
        </w:tc>
        <w:tc>
          <w:tcPr>
            <w:tcW w:w="7736" w:type="dxa"/>
            <w:tcBorders>
              <w:top w:val="nil"/>
              <w:left w:val="nil"/>
              <w:bottom w:val="single" w:sz="4" w:space="0" w:color="auto"/>
              <w:right w:val="single" w:sz="4" w:space="0" w:color="auto"/>
            </w:tcBorders>
            <w:shd w:val="clear" w:color="auto" w:fill="auto"/>
            <w:hideMark/>
          </w:tcPr>
          <w:p w14:paraId="3A210EE0"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Analyse conventionnelle hors compétition</w:t>
            </w:r>
          </w:p>
        </w:tc>
      </w:tr>
      <w:tr w:rsidR="00A1358B" w:rsidRPr="00523509" w14:paraId="7DA05119"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hideMark/>
          </w:tcPr>
          <w:p w14:paraId="58FBF0BC"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003</w:t>
            </w:r>
          </w:p>
        </w:tc>
        <w:tc>
          <w:tcPr>
            <w:tcW w:w="7736" w:type="dxa"/>
            <w:tcBorders>
              <w:top w:val="nil"/>
              <w:left w:val="nil"/>
              <w:bottom w:val="single" w:sz="4" w:space="0" w:color="auto"/>
              <w:right w:val="single" w:sz="4" w:space="0" w:color="auto"/>
            </w:tcBorders>
            <w:shd w:val="clear" w:color="auto" w:fill="auto"/>
            <w:hideMark/>
          </w:tcPr>
          <w:p w14:paraId="544F3490"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 xml:space="preserve">Analyse </w:t>
            </w:r>
            <w:proofErr w:type="spellStart"/>
            <w:r w:rsidRPr="00F30B21">
              <w:rPr>
                <w:rFonts w:ascii="Verdana" w:eastAsia="Times New Roman" w:hAnsi="Verdana"/>
                <w:color w:val="000000"/>
                <w:sz w:val="18"/>
                <w:szCs w:val="18"/>
                <w:bdr w:val="none" w:sz="0" w:space="0" w:color="auto"/>
                <w:lang w:eastAsia="fr-FR"/>
              </w:rPr>
              <w:t>EPOs</w:t>
            </w:r>
            <w:proofErr w:type="spellEnd"/>
            <w:r w:rsidRPr="00F30B21">
              <w:rPr>
                <w:rFonts w:ascii="Verdana" w:eastAsia="Times New Roman" w:hAnsi="Verdana"/>
                <w:color w:val="000000"/>
                <w:sz w:val="18"/>
                <w:szCs w:val="18"/>
                <w:bdr w:val="none" w:sz="0" w:space="0" w:color="auto"/>
                <w:lang w:eastAsia="fr-FR"/>
              </w:rPr>
              <w:t xml:space="preserve"> recombinantes </w:t>
            </w:r>
          </w:p>
        </w:tc>
      </w:tr>
      <w:tr w:rsidR="00A1358B" w:rsidRPr="00523509" w14:paraId="6675EB85"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hideMark/>
          </w:tcPr>
          <w:p w14:paraId="0A5435A7"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004</w:t>
            </w:r>
          </w:p>
        </w:tc>
        <w:tc>
          <w:tcPr>
            <w:tcW w:w="7736" w:type="dxa"/>
            <w:tcBorders>
              <w:top w:val="nil"/>
              <w:left w:val="nil"/>
              <w:bottom w:val="single" w:sz="4" w:space="0" w:color="auto"/>
              <w:right w:val="single" w:sz="4" w:space="0" w:color="auto"/>
            </w:tcBorders>
            <w:shd w:val="clear" w:color="auto" w:fill="auto"/>
            <w:hideMark/>
          </w:tcPr>
          <w:p w14:paraId="5B9B0E06" w14:textId="5C034D06" w:rsidR="00A1358B" w:rsidRPr="00F30B21" w:rsidRDefault="008F3768"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ins w:id="84" w:author="Adeline Molina" w:date="2025-10-17T10:09:00Z">
              <w:r>
                <w:rPr>
                  <w:rFonts w:ascii="Verdana" w:eastAsia="Times New Roman" w:hAnsi="Verdana"/>
                  <w:color w:val="000000"/>
                  <w:sz w:val="18"/>
                  <w:szCs w:val="18"/>
                  <w:bdr w:val="none" w:sz="0" w:space="0" w:color="auto"/>
                  <w:lang w:eastAsia="fr-FR"/>
                </w:rPr>
                <w:t>S</w:t>
              </w:r>
              <w:r w:rsidRPr="00F30B21">
                <w:rPr>
                  <w:rFonts w:ascii="Verdana" w:eastAsia="Times New Roman" w:hAnsi="Verdana"/>
                  <w:color w:val="000000"/>
                  <w:sz w:val="18"/>
                  <w:szCs w:val="18"/>
                  <w:bdr w:val="none" w:sz="0" w:space="0" w:color="auto"/>
                  <w:lang w:eastAsia="fr-FR"/>
                </w:rPr>
                <w:t>mall peptides</w:t>
              </w:r>
              <w:r>
                <w:rPr>
                  <w:rFonts w:ascii="Verdana" w:eastAsia="Times New Roman" w:hAnsi="Verdana"/>
                  <w:color w:val="000000"/>
                  <w:sz w:val="18"/>
                  <w:szCs w:val="18"/>
                  <w:bdr w:val="none" w:sz="0" w:space="0" w:color="auto"/>
                  <w:lang w:eastAsia="fr-FR"/>
                </w:rPr>
                <w:t xml:space="preserve"> : </w:t>
              </w:r>
            </w:ins>
            <w:ins w:id="85" w:author="Adeline Molina" w:date="2025-10-17T10:10:00Z">
              <w:r>
                <w:rPr>
                  <w:rFonts w:ascii="Verdana" w:eastAsia="Times New Roman" w:hAnsi="Verdana"/>
                  <w:color w:val="000000"/>
                  <w:sz w:val="18"/>
                  <w:szCs w:val="18"/>
                  <w:bdr w:val="none" w:sz="0" w:space="0" w:color="auto"/>
                  <w:lang w:eastAsia="fr-FR"/>
                </w:rPr>
                <w:t>a</w:t>
              </w:r>
            </w:ins>
            <w:del w:id="86" w:author="Adeline Molina" w:date="2025-10-17T10:10:00Z">
              <w:r w:rsidR="00A1358B" w:rsidRPr="00F30B21" w:rsidDel="008F3768">
                <w:rPr>
                  <w:rFonts w:ascii="Verdana" w:eastAsia="Times New Roman" w:hAnsi="Verdana"/>
                  <w:color w:val="000000"/>
                  <w:sz w:val="18"/>
                  <w:szCs w:val="18"/>
                  <w:bdr w:val="none" w:sz="0" w:space="0" w:color="auto"/>
                  <w:lang w:eastAsia="fr-FR"/>
                </w:rPr>
                <w:delText>A</w:delText>
              </w:r>
            </w:del>
            <w:r w:rsidR="00A1358B" w:rsidRPr="00F30B21">
              <w:rPr>
                <w:rFonts w:ascii="Verdana" w:eastAsia="Times New Roman" w:hAnsi="Verdana"/>
                <w:color w:val="000000"/>
                <w:sz w:val="18"/>
                <w:szCs w:val="18"/>
                <w:bdr w:val="none" w:sz="0" w:space="0" w:color="auto"/>
                <w:lang w:eastAsia="fr-FR"/>
              </w:rPr>
              <w:t xml:space="preserve">nalyse </w:t>
            </w:r>
            <w:proofErr w:type="spellStart"/>
            <w:r w:rsidR="00A1358B" w:rsidRPr="00F30B21">
              <w:rPr>
                <w:rFonts w:ascii="Verdana" w:eastAsia="Times New Roman" w:hAnsi="Verdana"/>
                <w:color w:val="000000"/>
                <w:sz w:val="18"/>
                <w:szCs w:val="18"/>
                <w:bdr w:val="none" w:sz="0" w:space="0" w:color="auto"/>
                <w:lang w:eastAsia="fr-FR"/>
              </w:rPr>
              <w:t>GHRFs</w:t>
            </w:r>
            <w:proofErr w:type="spellEnd"/>
            <w:r w:rsidR="00A1358B" w:rsidRPr="00F30B21">
              <w:rPr>
                <w:rFonts w:ascii="Verdana" w:eastAsia="Times New Roman" w:hAnsi="Verdana"/>
                <w:color w:val="000000"/>
                <w:sz w:val="18"/>
                <w:szCs w:val="18"/>
                <w:bdr w:val="none" w:sz="0" w:space="0" w:color="auto"/>
                <w:lang w:eastAsia="fr-FR"/>
              </w:rPr>
              <w:t xml:space="preserve"> (GHS, GHRP) + GnRH : </w:t>
            </w:r>
            <w:del w:id="87" w:author="Adeline Molina" w:date="2025-10-17T10:09:00Z">
              <w:r w:rsidR="00A1358B" w:rsidRPr="00F30B21" w:rsidDel="008F3768">
                <w:rPr>
                  <w:rFonts w:ascii="Verdana" w:eastAsia="Times New Roman" w:hAnsi="Verdana"/>
                  <w:color w:val="000000"/>
                  <w:sz w:val="18"/>
                  <w:szCs w:val="18"/>
                  <w:bdr w:val="none" w:sz="0" w:space="0" w:color="auto"/>
                  <w:lang w:eastAsia="fr-FR"/>
                </w:rPr>
                <w:delText>small peptides</w:delText>
              </w:r>
            </w:del>
          </w:p>
        </w:tc>
      </w:tr>
      <w:tr w:rsidR="00A1358B" w:rsidRPr="00523509" w14:paraId="3A5B3BE4"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hideMark/>
          </w:tcPr>
          <w:p w14:paraId="54D94A5F"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005</w:t>
            </w:r>
          </w:p>
        </w:tc>
        <w:tc>
          <w:tcPr>
            <w:tcW w:w="7736" w:type="dxa"/>
            <w:tcBorders>
              <w:top w:val="nil"/>
              <w:left w:val="nil"/>
              <w:bottom w:val="single" w:sz="4" w:space="0" w:color="auto"/>
              <w:right w:val="single" w:sz="4" w:space="0" w:color="auto"/>
            </w:tcBorders>
            <w:shd w:val="clear" w:color="auto" w:fill="auto"/>
            <w:hideMark/>
          </w:tcPr>
          <w:p w14:paraId="2F06FE6C" w14:textId="7061C25C"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Larges peptides</w:t>
            </w:r>
            <w:ins w:id="88" w:author="Adeline Molina" w:date="2025-10-17T10:10:00Z">
              <w:r w:rsidR="008F3768">
                <w:rPr>
                  <w:rFonts w:ascii="Verdana" w:eastAsia="Times New Roman" w:hAnsi="Verdana"/>
                  <w:color w:val="000000"/>
                  <w:sz w:val="18"/>
                  <w:szCs w:val="18"/>
                  <w:bdr w:val="none" w:sz="0" w:space="0" w:color="auto"/>
                  <w:lang w:eastAsia="fr-FR"/>
                </w:rPr>
                <w:t> :</w:t>
              </w:r>
            </w:ins>
            <w:del w:id="89" w:author="Adeline Molina" w:date="2025-10-17T10:10:00Z">
              <w:r w:rsidRPr="00F30B21" w:rsidDel="008F3768">
                <w:rPr>
                  <w:rFonts w:ascii="Verdana" w:eastAsia="Times New Roman" w:hAnsi="Verdana"/>
                  <w:color w:val="000000"/>
                  <w:sz w:val="18"/>
                  <w:szCs w:val="18"/>
                  <w:bdr w:val="none" w:sz="0" w:space="0" w:color="auto"/>
                  <w:lang w:eastAsia="fr-FR"/>
                </w:rPr>
                <w:delText xml:space="preserve"> </w:delText>
              </w:r>
            </w:del>
            <w:ins w:id="90" w:author="Adeline Molina" w:date="2025-10-17T10:10:00Z">
              <w:r w:rsidR="008F3768">
                <w:rPr>
                  <w:rFonts w:ascii="Verdana" w:eastAsia="Times New Roman" w:hAnsi="Verdana"/>
                  <w:color w:val="000000"/>
                  <w:sz w:val="18"/>
                  <w:szCs w:val="18"/>
                  <w:bdr w:val="none" w:sz="0" w:space="0" w:color="auto"/>
                  <w:lang w:eastAsia="fr-FR"/>
                </w:rPr>
                <w:t xml:space="preserve">Analyse </w:t>
              </w:r>
            </w:ins>
            <w:del w:id="91" w:author="Adeline Molina" w:date="2025-10-17T10:10:00Z">
              <w:r w:rsidRPr="00F30B21" w:rsidDel="008F3768">
                <w:rPr>
                  <w:rFonts w:ascii="Verdana" w:eastAsia="Times New Roman" w:hAnsi="Verdana"/>
                  <w:color w:val="000000"/>
                  <w:sz w:val="18"/>
                  <w:szCs w:val="18"/>
                  <w:bdr w:val="none" w:sz="0" w:space="0" w:color="auto"/>
                  <w:lang w:eastAsia="fr-FR"/>
                </w:rPr>
                <w:delText>(</w:delText>
              </w:r>
            </w:del>
            <w:r w:rsidRPr="00F30B21">
              <w:rPr>
                <w:rFonts w:ascii="Verdana" w:eastAsia="Times New Roman" w:hAnsi="Verdana"/>
                <w:color w:val="000000"/>
                <w:sz w:val="18"/>
                <w:szCs w:val="18"/>
                <w:bdr w:val="none" w:sz="0" w:space="0" w:color="auto"/>
                <w:lang w:eastAsia="fr-FR"/>
              </w:rPr>
              <w:t xml:space="preserve">GHRH </w:t>
            </w:r>
            <w:proofErr w:type="spellStart"/>
            <w:r w:rsidRPr="00F30B21">
              <w:rPr>
                <w:rFonts w:ascii="Verdana" w:eastAsia="Times New Roman" w:hAnsi="Verdana"/>
                <w:color w:val="000000"/>
                <w:sz w:val="18"/>
                <w:szCs w:val="18"/>
                <w:bdr w:val="none" w:sz="0" w:space="0" w:color="auto"/>
                <w:lang w:eastAsia="fr-FR"/>
              </w:rPr>
              <w:t>analogs</w:t>
            </w:r>
            <w:proofErr w:type="spellEnd"/>
            <w:r w:rsidRPr="00F30B21">
              <w:rPr>
                <w:rFonts w:ascii="Verdana" w:eastAsia="Times New Roman" w:hAnsi="Verdana"/>
                <w:color w:val="000000"/>
                <w:sz w:val="18"/>
                <w:szCs w:val="18"/>
                <w:bdr w:val="none" w:sz="0" w:space="0" w:color="auto"/>
                <w:lang w:eastAsia="fr-FR"/>
              </w:rPr>
              <w:t xml:space="preserve">, IGF-1 </w:t>
            </w:r>
            <w:proofErr w:type="spellStart"/>
            <w:r w:rsidRPr="00F30B21">
              <w:rPr>
                <w:rFonts w:ascii="Verdana" w:eastAsia="Times New Roman" w:hAnsi="Verdana"/>
                <w:color w:val="000000"/>
                <w:sz w:val="18"/>
                <w:szCs w:val="18"/>
                <w:bdr w:val="none" w:sz="0" w:space="0" w:color="auto"/>
                <w:lang w:eastAsia="fr-FR"/>
              </w:rPr>
              <w:t>analogs</w:t>
            </w:r>
            <w:proofErr w:type="spellEnd"/>
            <w:r w:rsidRPr="00F30B21">
              <w:rPr>
                <w:rFonts w:ascii="Verdana" w:eastAsia="Times New Roman" w:hAnsi="Verdana"/>
                <w:color w:val="000000"/>
                <w:sz w:val="18"/>
                <w:szCs w:val="18"/>
                <w:bdr w:val="none" w:sz="0" w:space="0" w:color="auto"/>
                <w:lang w:eastAsia="fr-FR"/>
              </w:rPr>
              <w:t xml:space="preserve"> et </w:t>
            </w:r>
            <w:proofErr w:type="spellStart"/>
            <w:r w:rsidRPr="00F30B21">
              <w:rPr>
                <w:rFonts w:ascii="Verdana" w:eastAsia="Times New Roman" w:hAnsi="Verdana"/>
                <w:color w:val="000000"/>
                <w:sz w:val="18"/>
                <w:szCs w:val="18"/>
                <w:bdr w:val="none" w:sz="0" w:space="0" w:color="auto"/>
                <w:lang w:eastAsia="fr-FR"/>
              </w:rPr>
              <w:t>insulins</w:t>
            </w:r>
            <w:proofErr w:type="spellEnd"/>
            <w:del w:id="92" w:author="Adeline Molina" w:date="2025-10-17T10:10:00Z">
              <w:r w:rsidRPr="00F30B21" w:rsidDel="008F3768">
                <w:rPr>
                  <w:rFonts w:ascii="Verdana" w:eastAsia="Times New Roman" w:hAnsi="Verdana"/>
                  <w:color w:val="000000"/>
                  <w:sz w:val="18"/>
                  <w:szCs w:val="18"/>
                  <w:bdr w:val="none" w:sz="0" w:space="0" w:color="auto"/>
                  <w:lang w:eastAsia="fr-FR"/>
                </w:rPr>
                <w:delText>)</w:delText>
              </w:r>
            </w:del>
          </w:p>
        </w:tc>
      </w:tr>
      <w:tr w:rsidR="00A1358B" w:rsidRPr="00523509" w14:paraId="14156B11"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hideMark/>
          </w:tcPr>
          <w:p w14:paraId="59157EAE"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006</w:t>
            </w:r>
          </w:p>
        </w:tc>
        <w:tc>
          <w:tcPr>
            <w:tcW w:w="7736" w:type="dxa"/>
            <w:tcBorders>
              <w:top w:val="nil"/>
              <w:left w:val="nil"/>
              <w:bottom w:val="single" w:sz="4" w:space="0" w:color="auto"/>
              <w:right w:val="single" w:sz="4" w:space="0" w:color="auto"/>
            </w:tcBorders>
            <w:shd w:val="clear" w:color="auto" w:fill="auto"/>
            <w:hideMark/>
          </w:tcPr>
          <w:p w14:paraId="28A9C5C9"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Analyse IRMS testostérone (hors confirmation du profil stéroïdien)</w:t>
            </w:r>
          </w:p>
        </w:tc>
      </w:tr>
      <w:tr w:rsidR="00A1358B" w:rsidRPr="00523509" w14:paraId="331C0990"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hideMark/>
          </w:tcPr>
          <w:p w14:paraId="14B923C0"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007</w:t>
            </w:r>
          </w:p>
        </w:tc>
        <w:tc>
          <w:tcPr>
            <w:tcW w:w="7736" w:type="dxa"/>
            <w:tcBorders>
              <w:top w:val="nil"/>
              <w:left w:val="nil"/>
              <w:bottom w:val="single" w:sz="4" w:space="0" w:color="auto"/>
              <w:right w:val="single" w:sz="4" w:space="0" w:color="auto"/>
            </w:tcBorders>
            <w:shd w:val="clear" w:color="auto" w:fill="auto"/>
            <w:hideMark/>
          </w:tcPr>
          <w:p w14:paraId="1D9D358C"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Confirmation du profil stéroïdien (CP of SP)</w:t>
            </w:r>
          </w:p>
        </w:tc>
      </w:tr>
      <w:tr w:rsidR="00A1358B" w:rsidRPr="00523509" w14:paraId="76EBBF3F"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tcPr>
          <w:p w14:paraId="55A79AA6"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008</w:t>
            </w:r>
          </w:p>
        </w:tc>
        <w:tc>
          <w:tcPr>
            <w:tcW w:w="7736" w:type="dxa"/>
            <w:tcBorders>
              <w:top w:val="nil"/>
              <w:left w:val="nil"/>
              <w:bottom w:val="single" w:sz="4" w:space="0" w:color="auto"/>
              <w:right w:val="single" w:sz="4" w:space="0" w:color="auto"/>
            </w:tcBorders>
            <w:shd w:val="clear" w:color="auto" w:fill="auto"/>
          </w:tcPr>
          <w:p w14:paraId="19E4BB22" w14:textId="42BC2114"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Analyse IRMS testostérone incluant la confirmation du profil stéroïdien</w:t>
            </w:r>
          </w:p>
        </w:tc>
      </w:tr>
      <w:tr w:rsidR="00A1358B" w:rsidRPr="00523509" w14:paraId="0212DD94" w14:textId="77777777" w:rsidTr="00A1358B">
        <w:trPr>
          <w:trHeight w:val="251"/>
        </w:trPr>
        <w:tc>
          <w:tcPr>
            <w:tcW w:w="1272" w:type="dxa"/>
            <w:tcBorders>
              <w:top w:val="nil"/>
              <w:left w:val="single" w:sz="4" w:space="0" w:color="auto"/>
              <w:bottom w:val="single" w:sz="4" w:space="0" w:color="auto"/>
              <w:right w:val="single" w:sz="4" w:space="0" w:color="auto"/>
            </w:tcBorders>
            <w:shd w:val="clear" w:color="000000" w:fill="FFFFFF"/>
          </w:tcPr>
          <w:p w14:paraId="4D14C10F"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009</w:t>
            </w:r>
          </w:p>
        </w:tc>
        <w:tc>
          <w:tcPr>
            <w:tcW w:w="7736" w:type="dxa"/>
            <w:tcBorders>
              <w:top w:val="nil"/>
              <w:left w:val="nil"/>
              <w:bottom w:val="single" w:sz="4" w:space="0" w:color="auto"/>
              <w:right w:val="single" w:sz="4" w:space="0" w:color="auto"/>
            </w:tcBorders>
            <w:shd w:val="clear" w:color="auto" w:fill="auto"/>
          </w:tcPr>
          <w:p w14:paraId="303F28F4" w14:textId="77777777" w:rsidR="00A1358B" w:rsidRPr="00F30B21" w:rsidRDefault="00A1358B" w:rsidP="00A1358B">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Analyse IRMS globale (</w:t>
            </w:r>
            <w:proofErr w:type="spellStart"/>
            <w:r w:rsidRPr="00F30B21">
              <w:rPr>
                <w:rFonts w:ascii="Verdana" w:eastAsia="Times New Roman" w:hAnsi="Verdana"/>
                <w:color w:val="000000"/>
                <w:sz w:val="18"/>
                <w:szCs w:val="18"/>
                <w:bdr w:val="none" w:sz="0" w:space="0" w:color="auto"/>
                <w:lang w:eastAsia="fr-FR"/>
              </w:rPr>
              <w:t>boldenone</w:t>
            </w:r>
            <w:proofErr w:type="spellEnd"/>
            <w:r w:rsidRPr="00F30B21">
              <w:rPr>
                <w:rFonts w:ascii="Verdana" w:eastAsia="Times New Roman" w:hAnsi="Verdana"/>
                <w:color w:val="000000"/>
                <w:sz w:val="18"/>
                <w:szCs w:val="18"/>
                <w:bdr w:val="none" w:sz="0" w:space="0" w:color="auto"/>
                <w:lang w:eastAsia="fr-FR"/>
              </w:rPr>
              <w:t xml:space="preserve"> ou </w:t>
            </w:r>
            <w:proofErr w:type="spellStart"/>
            <w:r w:rsidRPr="00F30B21">
              <w:rPr>
                <w:rFonts w:ascii="Verdana" w:eastAsia="Times New Roman" w:hAnsi="Verdana"/>
                <w:color w:val="000000"/>
                <w:sz w:val="18"/>
                <w:szCs w:val="18"/>
                <w:bdr w:val="none" w:sz="0" w:space="0" w:color="auto"/>
                <w:lang w:eastAsia="fr-FR"/>
              </w:rPr>
              <w:t>formestane</w:t>
            </w:r>
            <w:proofErr w:type="spellEnd"/>
            <w:r w:rsidRPr="00F30B21">
              <w:rPr>
                <w:rFonts w:ascii="Verdana" w:eastAsia="Times New Roman" w:hAnsi="Verdana"/>
                <w:color w:val="000000"/>
                <w:sz w:val="18"/>
                <w:szCs w:val="18"/>
                <w:bdr w:val="none" w:sz="0" w:space="0" w:color="auto"/>
                <w:lang w:eastAsia="fr-FR"/>
              </w:rPr>
              <w:t xml:space="preserve"> ou nandrolone ou toute autre substance spécifiée dans le standard en vigueur)</w:t>
            </w:r>
          </w:p>
        </w:tc>
      </w:tr>
    </w:tbl>
    <w:p w14:paraId="1E90D4BC" w14:textId="353DE7AB" w:rsidR="00523509" w:rsidRDefault="00523509" w:rsidP="002F64EF">
      <w:pPr>
        <w:jc w:val="both"/>
        <w:rPr>
          <w:rFonts w:ascii="Verdana" w:hAnsi="Verdana"/>
          <w:sz w:val="18"/>
          <w:szCs w:val="18"/>
        </w:rPr>
      </w:pPr>
    </w:p>
    <w:p w14:paraId="22ED6DE1" w14:textId="77777777" w:rsidR="00523509" w:rsidRPr="00BC364C" w:rsidRDefault="00523509" w:rsidP="002F64EF">
      <w:pPr>
        <w:jc w:val="both"/>
        <w:rPr>
          <w:rFonts w:ascii="Verdana" w:hAnsi="Verdana"/>
          <w:sz w:val="18"/>
          <w:szCs w:val="18"/>
        </w:rPr>
      </w:pPr>
    </w:p>
    <w:p w14:paraId="39BD25B0" w14:textId="77777777" w:rsidR="002F64EF" w:rsidRPr="00BC364C" w:rsidRDefault="002F64EF" w:rsidP="002F64EF">
      <w:pPr>
        <w:jc w:val="both"/>
        <w:rPr>
          <w:rFonts w:ascii="Verdana" w:hAnsi="Verdana"/>
          <w:sz w:val="18"/>
          <w:szCs w:val="18"/>
        </w:rPr>
      </w:pPr>
    </w:p>
    <w:p w14:paraId="7C3DD80C" w14:textId="1625DF76" w:rsidR="00FC77D5" w:rsidRDefault="00FC77D5">
      <w:pPr>
        <w:pStyle w:val="Titre31"/>
        <w:numPr>
          <w:ilvl w:val="0"/>
          <w:numId w:val="0"/>
        </w:numPr>
        <w:rPr>
          <w:rFonts w:ascii="Verdana" w:hAnsi="Verdana"/>
          <w:sz w:val="18"/>
          <w:szCs w:val="18"/>
        </w:rPr>
      </w:pPr>
    </w:p>
    <w:p w14:paraId="0D4A7952" w14:textId="77777777" w:rsidR="00FC77D5" w:rsidRDefault="00FC77D5">
      <w:pPr>
        <w:pStyle w:val="Titre31"/>
        <w:numPr>
          <w:ilvl w:val="0"/>
          <w:numId w:val="0"/>
        </w:numPr>
        <w:rPr>
          <w:rFonts w:ascii="Verdana" w:hAnsi="Verdana"/>
          <w:sz w:val="18"/>
          <w:szCs w:val="18"/>
        </w:rPr>
      </w:pPr>
    </w:p>
    <w:p w14:paraId="0ED30534" w14:textId="77777777" w:rsidR="00FC77D5" w:rsidRDefault="00FC77D5">
      <w:pPr>
        <w:pStyle w:val="Texte"/>
        <w:rPr>
          <w:sz w:val="18"/>
          <w:szCs w:val="18"/>
        </w:rPr>
        <w:pPrChange w:id="93" w:author="Jean-François ETANCELIN" w:date="2025-10-16T10:21:00Z">
          <w:pPr>
            <w:pStyle w:val="Titre31"/>
            <w:numPr>
              <w:ilvl w:val="0"/>
              <w:numId w:val="0"/>
            </w:numPr>
            <w:ind w:left="0" w:firstLine="0"/>
          </w:pPr>
        </w:pPrChange>
      </w:pPr>
    </w:p>
    <w:p w14:paraId="700955B9" w14:textId="23953046" w:rsidR="002F64EF" w:rsidRPr="00DE361D" w:rsidRDefault="006D1C4F">
      <w:pPr>
        <w:pStyle w:val="Texte"/>
        <w:rPr>
          <w:sz w:val="18"/>
          <w:szCs w:val="18"/>
          <w:rPrChange w:id="94" w:author="Jean-François ETANCELIN" w:date="2025-10-16T10:21:00Z">
            <w:rPr>
              <w:rFonts w:ascii="Verdana" w:hAnsi="Verdana"/>
              <w:b/>
              <w:sz w:val="18"/>
              <w:szCs w:val="18"/>
            </w:rPr>
          </w:rPrChange>
        </w:rPr>
        <w:pPrChange w:id="95" w:author="Jean-François ETANCELIN" w:date="2025-10-16T10:21:00Z">
          <w:pPr>
            <w:pStyle w:val="Titre31"/>
            <w:numPr>
              <w:ilvl w:val="0"/>
              <w:numId w:val="0"/>
            </w:numPr>
            <w:ind w:left="0" w:firstLine="0"/>
            <w:outlineLvl w:val="2"/>
          </w:pPr>
        </w:pPrChange>
      </w:pPr>
      <w:r w:rsidRPr="00DE361D">
        <w:rPr>
          <w:sz w:val="18"/>
          <w:szCs w:val="18"/>
          <w:rPrChange w:id="96" w:author="Jean-François ETANCELIN" w:date="2025-10-16T10:21:00Z">
            <w:rPr>
              <w:b/>
              <w:sz w:val="18"/>
              <w:szCs w:val="18"/>
            </w:rPr>
          </w:rPrChange>
        </w:rPr>
        <w:t>3.</w:t>
      </w:r>
      <w:r w:rsidR="005C158F" w:rsidRPr="00DE361D">
        <w:rPr>
          <w:sz w:val="18"/>
          <w:szCs w:val="18"/>
          <w:rPrChange w:id="97" w:author="Jean-François ETANCELIN" w:date="2025-10-16T10:21:00Z">
            <w:rPr>
              <w:b/>
              <w:sz w:val="18"/>
              <w:szCs w:val="18"/>
            </w:rPr>
          </w:rPrChange>
        </w:rPr>
        <w:t>1.</w:t>
      </w:r>
      <w:r w:rsidR="00FC77D5" w:rsidRPr="00DE361D">
        <w:rPr>
          <w:sz w:val="18"/>
          <w:szCs w:val="18"/>
          <w:rPrChange w:id="98" w:author="Jean-François ETANCELIN" w:date="2025-10-16T10:21:00Z">
            <w:rPr>
              <w:b/>
              <w:sz w:val="18"/>
              <w:szCs w:val="18"/>
            </w:rPr>
          </w:rPrChange>
        </w:rPr>
        <w:t>2</w:t>
      </w:r>
      <w:r w:rsidRPr="00DE361D">
        <w:rPr>
          <w:sz w:val="18"/>
          <w:szCs w:val="18"/>
          <w:rPrChange w:id="99" w:author="Jean-François ETANCELIN" w:date="2025-10-16T10:21:00Z">
            <w:rPr>
              <w:b/>
              <w:sz w:val="18"/>
              <w:szCs w:val="18"/>
            </w:rPr>
          </w:rPrChange>
        </w:rPr>
        <w:t>.</w:t>
      </w:r>
      <w:r w:rsidR="005C158F" w:rsidRPr="00DE361D">
        <w:rPr>
          <w:sz w:val="18"/>
          <w:szCs w:val="18"/>
          <w:rPrChange w:id="100" w:author="Jean-François ETANCELIN" w:date="2025-10-16T10:21:00Z">
            <w:rPr>
              <w:b/>
              <w:sz w:val="18"/>
              <w:szCs w:val="18"/>
            </w:rPr>
          </w:rPrChange>
        </w:rPr>
        <w:t xml:space="preserve"> </w:t>
      </w:r>
      <w:r w:rsidR="002F64EF" w:rsidRPr="00DE361D">
        <w:rPr>
          <w:sz w:val="18"/>
          <w:szCs w:val="18"/>
          <w:rPrChange w:id="101" w:author="Jean-François ETANCELIN" w:date="2025-10-16T10:21:00Z">
            <w:rPr>
              <w:b/>
              <w:sz w:val="18"/>
              <w:szCs w:val="18"/>
            </w:rPr>
          </w:rPrChange>
        </w:rPr>
        <w:t xml:space="preserve">Prestations d’analyses sanguines </w:t>
      </w:r>
    </w:p>
    <w:p w14:paraId="312A8E46" w14:textId="776F3463" w:rsidR="002F64EF" w:rsidRDefault="002F64EF" w:rsidP="002F64EF">
      <w:pPr>
        <w:jc w:val="both"/>
        <w:rPr>
          <w:rFonts w:ascii="Verdana" w:hAnsi="Verdana"/>
          <w:sz w:val="18"/>
          <w:szCs w:val="18"/>
        </w:rPr>
      </w:pPr>
      <w:r w:rsidRPr="00BC364C">
        <w:rPr>
          <w:rFonts w:ascii="Verdana" w:hAnsi="Verdana"/>
          <w:sz w:val="18"/>
          <w:szCs w:val="18"/>
        </w:rPr>
        <w:t xml:space="preserve">L’AFLD est susceptible de diligenter des contrôles </w:t>
      </w:r>
      <w:r w:rsidR="00FC77D5" w:rsidRPr="00BC364C">
        <w:rPr>
          <w:rFonts w:ascii="Verdana" w:hAnsi="Verdana"/>
          <w:sz w:val="18"/>
          <w:szCs w:val="18"/>
        </w:rPr>
        <w:t xml:space="preserve">sanguins </w:t>
      </w:r>
      <w:r w:rsidRPr="00BC364C">
        <w:rPr>
          <w:rFonts w:ascii="Verdana" w:hAnsi="Verdana"/>
          <w:sz w:val="18"/>
          <w:szCs w:val="18"/>
        </w:rPr>
        <w:t>pour les analyses suivantes, étant précisé que cette liste est susceptible d’évoluer en fonction des décisions de l’Agence mondiale antidopage</w:t>
      </w:r>
      <w:r w:rsidR="00D62F96" w:rsidRPr="00BC364C">
        <w:rPr>
          <w:rFonts w:ascii="Verdana" w:hAnsi="Verdana"/>
          <w:sz w:val="18"/>
          <w:szCs w:val="18"/>
        </w:rPr>
        <w:t xml:space="preserve"> en particulier, l’évolution constante des méthodes de détection des substances et leur accréditation par l’AMA</w:t>
      </w:r>
      <w:r w:rsidRPr="00BC364C">
        <w:rPr>
          <w:rFonts w:ascii="Verdana" w:hAnsi="Verdana"/>
          <w:sz w:val="18"/>
          <w:szCs w:val="18"/>
        </w:rPr>
        <w:t xml:space="preserve"> et fera l’objet le cas échéant d’un avenant :</w:t>
      </w:r>
    </w:p>
    <w:p w14:paraId="4CB05C26" w14:textId="27B20907" w:rsidR="002638C4" w:rsidRDefault="002638C4" w:rsidP="002F64EF">
      <w:pPr>
        <w:jc w:val="both"/>
        <w:rPr>
          <w:rFonts w:ascii="Verdana" w:hAnsi="Verdana"/>
          <w:sz w:val="18"/>
          <w:szCs w:val="18"/>
        </w:rPr>
      </w:pPr>
    </w:p>
    <w:tbl>
      <w:tblPr>
        <w:tblW w:w="9214" w:type="dxa"/>
        <w:tblInd w:w="-5" w:type="dxa"/>
        <w:tblCellMar>
          <w:left w:w="70" w:type="dxa"/>
          <w:right w:w="70" w:type="dxa"/>
        </w:tblCellMar>
        <w:tblLook w:val="04A0" w:firstRow="1" w:lastRow="0" w:firstColumn="1" w:lastColumn="0" w:noHBand="0" w:noVBand="1"/>
      </w:tblPr>
      <w:tblGrid>
        <w:gridCol w:w="1159"/>
        <w:gridCol w:w="1066"/>
        <w:gridCol w:w="6989"/>
      </w:tblGrid>
      <w:tr w:rsidR="00A1358B" w:rsidRPr="000019FA" w14:paraId="2FB3D677" w14:textId="77777777" w:rsidTr="00DA0761">
        <w:trPr>
          <w:trHeight w:val="226"/>
        </w:trPr>
        <w:tc>
          <w:tcPr>
            <w:tcW w:w="11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90D66A" w14:textId="70D90941" w:rsidR="00A1358B" w:rsidRPr="00A1358B" w:rsidRDefault="00A1358B"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b/>
                <w:color w:val="000000"/>
                <w:sz w:val="18"/>
                <w:szCs w:val="18"/>
                <w:bdr w:val="none" w:sz="0" w:space="0" w:color="auto"/>
                <w:lang w:eastAsia="fr-FR"/>
              </w:rPr>
            </w:pPr>
            <w:r w:rsidRPr="00A1358B">
              <w:rPr>
                <w:rFonts w:ascii="Verdana" w:eastAsia="Times New Roman" w:hAnsi="Verdana"/>
                <w:b/>
                <w:color w:val="000000"/>
                <w:sz w:val="18"/>
                <w:szCs w:val="18"/>
                <w:bdr w:val="none" w:sz="0" w:space="0" w:color="auto"/>
                <w:lang w:eastAsia="fr-FR"/>
              </w:rPr>
              <w:t>Référence</w:t>
            </w:r>
          </w:p>
        </w:tc>
        <w:tc>
          <w:tcPr>
            <w:tcW w:w="1066" w:type="dxa"/>
            <w:tcBorders>
              <w:top w:val="single" w:sz="4" w:space="0" w:color="auto"/>
              <w:left w:val="single" w:sz="4" w:space="0" w:color="auto"/>
              <w:bottom w:val="nil"/>
              <w:right w:val="single" w:sz="4" w:space="0" w:color="auto"/>
            </w:tcBorders>
            <w:shd w:val="clear" w:color="auto" w:fill="BFBFBF" w:themeFill="background1" w:themeFillShade="BF"/>
            <w:vAlign w:val="center"/>
          </w:tcPr>
          <w:p w14:paraId="137E696B" w14:textId="084AAF8B" w:rsidR="00A1358B" w:rsidRPr="00A1358B" w:rsidRDefault="00A1358B"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b/>
                <w:color w:val="000000"/>
                <w:sz w:val="18"/>
                <w:szCs w:val="18"/>
                <w:bdr w:val="none" w:sz="0" w:space="0" w:color="auto"/>
                <w:lang w:eastAsia="fr-FR"/>
              </w:rPr>
            </w:pPr>
            <w:r w:rsidRPr="00A1358B">
              <w:rPr>
                <w:rFonts w:ascii="Verdana" w:eastAsia="Times New Roman" w:hAnsi="Verdana"/>
                <w:b/>
                <w:color w:val="000000"/>
                <w:sz w:val="18"/>
                <w:szCs w:val="18"/>
                <w:bdr w:val="none" w:sz="0" w:space="0" w:color="auto"/>
                <w:lang w:eastAsia="fr-FR"/>
              </w:rPr>
              <w:t xml:space="preserve">Matrice </w:t>
            </w:r>
          </w:p>
        </w:tc>
        <w:tc>
          <w:tcPr>
            <w:tcW w:w="6989" w:type="dxa"/>
            <w:tcBorders>
              <w:top w:val="single" w:sz="4" w:space="0" w:color="auto"/>
              <w:left w:val="nil"/>
              <w:bottom w:val="single" w:sz="4" w:space="0" w:color="auto"/>
              <w:right w:val="single" w:sz="4" w:space="0" w:color="auto"/>
            </w:tcBorders>
            <w:shd w:val="clear" w:color="auto" w:fill="BFBFBF" w:themeFill="background1" w:themeFillShade="BF"/>
          </w:tcPr>
          <w:p w14:paraId="739ED73B" w14:textId="71DB6D01" w:rsidR="00A1358B" w:rsidRPr="00A1358B" w:rsidRDefault="00A1358B"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b/>
                <w:color w:val="000000"/>
                <w:sz w:val="18"/>
                <w:szCs w:val="18"/>
                <w:bdr w:val="none" w:sz="0" w:space="0" w:color="auto"/>
                <w:lang w:eastAsia="fr-FR"/>
              </w:rPr>
            </w:pPr>
            <w:r w:rsidRPr="00A1358B">
              <w:rPr>
                <w:rFonts w:ascii="Verdana" w:eastAsia="Times New Roman" w:hAnsi="Verdana"/>
                <w:b/>
                <w:color w:val="000000"/>
                <w:sz w:val="18"/>
                <w:szCs w:val="18"/>
                <w:bdr w:val="none" w:sz="0" w:space="0" w:color="auto"/>
                <w:lang w:eastAsia="fr-FR"/>
              </w:rPr>
              <w:t>Désignation</w:t>
            </w:r>
          </w:p>
        </w:tc>
      </w:tr>
      <w:tr w:rsidR="00DA0761" w:rsidRPr="000019FA" w14:paraId="59842F2E" w14:textId="77777777" w:rsidTr="00DA0761">
        <w:trPr>
          <w:trHeight w:val="226"/>
        </w:trPr>
        <w:tc>
          <w:tcPr>
            <w:tcW w:w="1159" w:type="dxa"/>
            <w:tcBorders>
              <w:top w:val="single" w:sz="4" w:space="0" w:color="auto"/>
              <w:left w:val="single" w:sz="4" w:space="0" w:color="auto"/>
              <w:bottom w:val="single" w:sz="4" w:space="0" w:color="auto"/>
              <w:right w:val="single" w:sz="4" w:space="0" w:color="auto"/>
            </w:tcBorders>
            <w:shd w:val="clear" w:color="000000" w:fill="FFFFFF"/>
            <w:hideMark/>
          </w:tcPr>
          <w:p w14:paraId="7713081B" w14:textId="77777777"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010</w:t>
            </w:r>
          </w:p>
        </w:tc>
        <w:tc>
          <w:tcPr>
            <w:tcW w:w="1066" w:type="dxa"/>
            <w:vMerge w:val="restart"/>
            <w:tcBorders>
              <w:top w:val="single" w:sz="4" w:space="0" w:color="auto"/>
              <w:left w:val="single" w:sz="4" w:space="0" w:color="auto"/>
              <w:right w:val="single" w:sz="4" w:space="0" w:color="auto"/>
            </w:tcBorders>
            <w:shd w:val="clear" w:color="000000" w:fill="FFFFFF"/>
            <w:vAlign w:val="center"/>
            <w:hideMark/>
          </w:tcPr>
          <w:p w14:paraId="26BD1990" w14:textId="7777777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Sang</w:t>
            </w:r>
            <w:del w:id="102" w:author="Adeline Molina" w:date="2025-10-17T10:15:00Z">
              <w:r w:rsidRPr="00F30B21" w:rsidDel="008F3768">
                <w:rPr>
                  <w:rFonts w:ascii="Verdana" w:eastAsia="Times New Roman" w:hAnsi="Verdana"/>
                  <w:color w:val="000000"/>
                  <w:sz w:val="18"/>
                  <w:szCs w:val="18"/>
                  <w:bdr w:val="none" w:sz="0" w:space="0" w:color="auto"/>
                  <w:lang w:eastAsia="fr-FR"/>
                </w:rPr>
                <w:delText xml:space="preserve"> total</w:delText>
              </w:r>
            </w:del>
          </w:p>
          <w:p w14:paraId="302AF1FD" w14:textId="3F8A7BBC"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del w:id="103" w:author="Adeline Molina" w:date="2025-10-17T10:32:00Z">
              <w:r w:rsidRPr="00F30B21" w:rsidDel="00B33D22">
                <w:rPr>
                  <w:rFonts w:ascii="Verdana" w:eastAsia="Times New Roman" w:hAnsi="Verdana"/>
                  <w:color w:val="000000"/>
                  <w:sz w:val="18"/>
                  <w:szCs w:val="18"/>
                  <w:bdr w:val="none" w:sz="0" w:space="0" w:color="auto"/>
                  <w:lang w:eastAsia="fr-FR"/>
                </w:rPr>
                <w:delText>Plasma ou serum</w:delText>
              </w:r>
            </w:del>
          </w:p>
        </w:tc>
        <w:tc>
          <w:tcPr>
            <w:tcW w:w="6989" w:type="dxa"/>
            <w:tcBorders>
              <w:top w:val="single" w:sz="4" w:space="0" w:color="auto"/>
              <w:left w:val="nil"/>
              <w:bottom w:val="single" w:sz="4" w:space="0" w:color="auto"/>
              <w:right w:val="single" w:sz="4" w:space="0" w:color="auto"/>
            </w:tcBorders>
            <w:shd w:val="clear" w:color="auto" w:fill="auto"/>
            <w:hideMark/>
          </w:tcPr>
          <w:p w14:paraId="7A924C40" w14:textId="0885A329"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Passeport biologique de l’athlète</w:t>
            </w:r>
            <w:ins w:id="104" w:author="Adeline Molina" w:date="2025-10-17T10:11:00Z">
              <w:r>
                <w:rPr>
                  <w:rFonts w:ascii="Verdana" w:eastAsia="Times New Roman" w:hAnsi="Verdana"/>
                  <w:color w:val="000000"/>
                  <w:sz w:val="18"/>
                  <w:szCs w:val="18"/>
                  <w:bdr w:val="none" w:sz="0" w:space="0" w:color="auto"/>
                  <w:lang w:eastAsia="fr-FR"/>
                </w:rPr>
                <w:t xml:space="preserve"> (ABP)</w:t>
              </w:r>
            </w:ins>
          </w:p>
        </w:tc>
      </w:tr>
      <w:tr w:rsidR="00DA0761" w:rsidRPr="000019FA" w14:paraId="7B3EA8C5"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3F12E256" w14:textId="77777777"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011</w:t>
            </w:r>
          </w:p>
        </w:tc>
        <w:tc>
          <w:tcPr>
            <w:tcW w:w="1066" w:type="dxa"/>
            <w:vMerge/>
            <w:tcBorders>
              <w:left w:val="single" w:sz="4" w:space="0" w:color="auto"/>
              <w:right w:val="single" w:sz="4" w:space="0" w:color="auto"/>
            </w:tcBorders>
            <w:vAlign w:val="center"/>
            <w:hideMark/>
          </w:tcPr>
          <w:p w14:paraId="5281C2ED" w14:textId="32EC1A63"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571FD517" w14:textId="7777777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Transfusion (HBT)</w:t>
            </w:r>
          </w:p>
        </w:tc>
      </w:tr>
      <w:tr w:rsidR="00DA0761" w:rsidRPr="000019FA" w14:paraId="4CA399A3"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2DDD9078" w14:textId="77777777"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012</w:t>
            </w:r>
          </w:p>
        </w:tc>
        <w:tc>
          <w:tcPr>
            <w:tcW w:w="1066" w:type="dxa"/>
            <w:vMerge/>
            <w:tcBorders>
              <w:left w:val="single" w:sz="4" w:space="0" w:color="auto"/>
              <w:right w:val="single" w:sz="4" w:space="0" w:color="auto"/>
            </w:tcBorders>
            <w:vAlign w:val="center"/>
            <w:hideMark/>
          </w:tcPr>
          <w:p w14:paraId="27FC0BA9" w14:textId="5AD31B9E"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0B58117D" w14:textId="482750B4"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 xml:space="preserve">Gene Doping (EPO </w:t>
            </w:r>
            <w:proofErr w:type="spellStart"/>
            <w:r w:rsidRPr="00F30B21">
              <w:rPr>
                <w:rFonts w:ascii="Verdana" w:eastAsia="Times New Roman" w:hAnsi="Verdana"/>
                <w:color w:val="000000"/>
                <w:sz w:val="18"/>
                <w:szCs w:val="18"/>
                <w:bdr w:val="none" w:sz="0" w:space="0" w:color="auto"/>
                <w:lang w:eastAsia="fr-FR"/>
              </w:rPr>
              <w:t>transgene</w:t>
            </w:r>
            <w:proofErr w:type="spellEnd"/>
            <w:ins w:id="105" w:author="Adeline Molina" w:date="2025-10-17T10:12:00Z">
              <w:r>
                <w:rPr>
                  <w:rFonts w:ascii="Verdana" w:eastAsia="Times New Roman" w:hAnsi="Verdana"/>
                  <w:color w:val="000000"/>
                  <w:sz w:val="18"/>
                  <w:szCs w:val="18"/>
                  <w:bdr w:val="none" w:sz="0" w:space="0" w:color="auto"/>
                  <w:lang w:eastAsia="fr-FR"/>
                </w:rPr>
                <w:t xml:space="preserve">, IGF1 </w:t>
              </w:r>
              <w:proofErr w:type="spellStart"/>
              <w:r>
                <w:rPr>
                  <w:rFonts w:ascii="Verdana" w:eastAsia="Times New Roman" w:hAnsi="Verdana"/>
                  <w:color w:val="000000"/>
                  <w:sz w:val="18"/>
                  <w:szCs w:val="18"/>
                  <w:bdr w:val="none" w:sz="0" w:space="0" w:color="auto"/>
                  <w:lang w:eastAsia="fr-FR"/>
                </w:rPr>
                <w:t>transgene</w:t>
              </w:r>
            </w:ins>
            <w:proofErr w:type="spellEnd"/>
            <w:del w:id="106" w:author="Adeline Molina" w:date="2025-10-17T10:12:00Z">
              <w:r w:rsidRPr="00F30B21" w:rsidDel="008F3768">
                <w:rPr>
                  <w:rFonts w:ascii="Verdana" w:eastAsia="Times New Roman" w:hAnsi="Verdana"/>
                  <w:color w:val="000000"/>
                  <w:sz w:val="18"/>
                  <w:szCs w:val="18"/>
                  <w:bdr w:val="none" w:sz="0" w:space="0" w:color="auto"/>
                  <w:lang w:eastAsia="fr-FR"/>
                </w:rPr>
                <w:delText>)</w:delText>
              </w:r>
            </w:del>
          </w:p>
        </w:tc>
      </w:tr>
      <w:tr w:rsidR="00DA0761" w:rsidRPr="000019FA" w14:paraId="47EC3B5F"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32CF4441" w14:textId="72798A9B"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013</w:t>
            </w:r>
          </w:p>
        </w:tc>
        <w:tc>
          <w:tcPr>
            <w:tcW w:w="1066" w:type="dxa"/>
            <w:vMerge/>
            <w:tcBorders>
              <w:left w:val="single" w:sz="4" w:space="0" w:color="auto"/>
              <w:right w:val="single" w:sz="4" w:space="0" w:color="auto"/>
            </w:tcBorders>
            <w:vAlign w:val="center"/>
            <w:hideMark/>
          </w:tcPr>
          <w:p w14:paraId="547A45C2" w14:textId="227588DF"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71D30824" w14:textId="274FE93A"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ins w:id="107" w:author="Adeline Molina" w:date="2025-10-17T10:12:00Z">
              <w:r>
                <w:rPr>
                  <w:rFonts w:ascii="Verdana" w:eastAsia="Times New Roman" w:hAnsi="Verdana"/>
                  <w:color w:val="000000"/>
                  <w:sz w:val="18"/>
                  <w:szCs w:val="18"/>
                  <w:bdr w:val="none" w:sz="0" w:space="0" w:color="auto"/>
                  <w:lang w:eastAsia="fr-FR"/>
                </w:rPr>
                <w:t>H</w:t>
              </w:r>
            </w:ins>
            <w:del w:id="108" w:author="Adeline Molina" w:date="2025-10-17T10:12:00Z">
              <w:r w:rsidRPr="00F30B21" w:rsidDel="008F3768">
                <w:rPr>
                  <w:rFonts w:ascii="Verdana" w:eastAsia="Times New Roman" w:hAnsi="Verdana"/>
                  <w:color w:val="000000"/>
                  <w:sz w:val="18"/>
                  <w:szCs w:val="18"/>
                  <w:bdr w:val="none" w:sz="0" w:space="0" w:color="auto"/>
                  <w:lang w:eastAsia="fr-FR"/>
                </w:rPr>
                <w:delText>h</w:delText>
              </w:r>
            </w:del>
            <w:r w:rsidRPr="00F30B21">
              <w:rPr>
                <w:rFonts w:ascii="Verdana" w:eastAsia="Times New Roman" w:hAnsi="Verdana"/>
                <w:color w:val="000000"/>
                <w:sz w:val="18"/>
                <w:szCs w:val="18"/>
                <w:bdr w:val="none" w:sz="0" w:space="0" w:color="auto"/>
                <w:lang w:eastAsia="fr-FR"/>
              </w:rPr>
              <w:t>ormone de croissance « </w:t>
            </w:r>
            <w:proofErr w:type="spellStart"/>
            <w:r w:rsidRPr="00F30B21">
              <w:rPr>
                <w:rFonts w:ascii="Verdana" w:eastAsia="Times New Roman" w:hAnsi="Verdana"/>
                <w:color w:val="000000"/>
                <w:sz w:val="18"/>
                <w:szCs w:val="18"/>
                <w:bdr w:val="none" w:sz="0" w:space="0" w:color="auto"/>
                <w:lang w:eastAsia="fr-FR"/>
              </w:rPr>
              <w:t>hGH</w:t>
            </w:r>
            <w:proofErr w:type="spellEnd"/>
            <w:r w:rsidRPr="00F30B21">
              <w:rPr>
                <w:rFonts w:ascii="Verdana" w:eastAsia="Times New Roman" w:hAnsi="Verdana"/>
                <w:color w:val="000000"/>
                <w:sz w:val="18"/>
                <w:szCs w:val="18"/>
                <w:bdr w:val="none" w:sz="0" w:space="0" w:color="auto"/>
                <w:lang w:eastAsia="fr-FR"/>
              </w:rPr>
              <w:t> » : méthode directe (isoformes)</w:t>
            </w:r>
          </w:p>
        </w:tc>
      </w:tr>
      <w:tr w:rsidR="00DA0761" w:rsidRPr="000019FA" w14:paraId="482E4D4A" w14:textId="77777777" w:rsidTr="00DA0761">
        <w:trPr>
          <w:trHeight w:val="453"/>
        </w:trPr>
        <w:tc>
          <w:tcPr>
            <w:tcW w:w="1159" w:type="dxa"/>
            <w:tcBorders>
              <w:top w:val="nil"/>
              <w:left w:val="single" w:sz="4" w:space="0" w:color="auto"/>
              <w:bottom w:val="single" w:sz="4" w:space="0" w:color="auto"/>
              <w:right w:val="single" w:sz="4" w:space="0" w:color="auto"/>
            </w:tcBorders>
            <w:shd w:val="clear" w:color="000000" w:fill="FFFFFF"/>
            <w:hideMark/>
          </w:tcPr>
          <w:p w14:paraId="4CAE93BD" w14:textId="69184C10"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014</w:t>
            </w:r>
          </w:p>
        </w:tc>
        <w:tc>
          <w:tcPr>
            <w:tcW w:w="1066" w:type="dxa"/>
            <w:vMerge/>
            <w:tcBorders>
              <w:left w:val="single" w:sz="4" w:space="0" w:color="auto"/>
              <w:right w:val="single" w:sz="4" w:space="0" w:color="auto"/>
            </w:tcBorders>
            <w:vAlign w:val="center"/>
            <w:hideMark/>
          </w:tcPr>
          <w:p w14:paraId="60668689" w14:textId="4D6718A9"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58441D8B" w14:textId="7777777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 xml:space="preserve">Analyse des substituts sanguins de type </w:t>
            </w:r>
            <w:proofErr w:type="spellStart"/>
            <w:r w:rsidRPr="00F30B21">
              <w:rPr>
                <w:rFonts w:ascii="Verdana" w:eastAsia="Times New Roman" w:hAnsi="Verdana"/>
                <w:color w:val="000000"/>
                <w:sz w:val="18"/>
                <w:szCs w:val="18"/>
                <w:bdr w:val="none" w:sz="0" w:space="0" w:color="auto"/>
                <w:lang w:eastAsia="fr-FR"/>
              </w:rPr>
              <w:t>HBOCs</w:t>
            </w:r>
            <w:proofErr w:type="spellEnd"/>
            <w:r w:rsidRPr="00F30B21">
              <w:rPr>
                <w:rFonts w:ascii="Verdana" w:eastAsia="Times New Roman" w:hAnsi="Verdana"/>
                <w:color w:val="000000"/>
                <w:sz w:val="18"/>
                <w:szCs w:val="18"/>
                <w:bdr w:val="none" w:sz="0" w:space="0" w:color="auto"/>
                <w:lang w:eastAsia="fr-FR"/>
              </w:rPr>
              <w:t xml:space="preserve"> (screening et confirmation) y compris HBOC de seconde génération (hémoglobine de ver marin tel que </w:t>
            </w:r>
            <w:proofErr w:type="spellStart"/>
            <w:r w:rsidRPr="00F30B21">
              <w:rPr>
                <w:rFonts w:ascii="Verdana" w:eastAsia="Times New Roman" w:hAnsi="Verdana"/>
                <w:color w:val="000000"/>
                <w:sz w:val="18"/>
                <w:szCs w:val="18"/>
                <w:bdr w:val="none" w:sz="0" w:space="0" w:color="auto"/>
                <w:lang w:eastAsia="fr-FR"/>
              </w:rPr>
              <w:t>Hemarina</w:t>
            </w:r>
            <w:proofErr w:type="spellEnd"/>
            <w:r w:rsidRPr="00F30B21">
              <w:rPr>
                <w:rFonts w:ascii="Verdana" w:eastAsia="Times New Roman" w:hAnsi="Verdana"/>
                <w:color w:val="000000"/>
                <w:sz w:val="18"/>
                <w:szCs w:val="18"/>
                <w:bdr w:val="none" w:sz="0" w:space="0" w:color="auto"/>
                <w:lang w:eastAsia="fr-FR"/>
              </w:rPr>
              <w:t>)</w:t>
            </w:r>
          </w:p>
        </w:tc>
      </w:tr>
      <w:tr w:rsidR="00DA0761" w:rsidRPr="000019FA" w14:paraId="62299506"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3357EA06" w14:textId="5ECE5E15"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015</w:t>
            </w:r>
          </w:p>
        </w:tc>
        <w:tc>
          <w:tcPr>
            <w:tcW w:w="1066" w:type="dxa"/>
            <w:vMerge/>
            <w:tcBorders>
              <w:left w:val="single" w:sz="4" w:space="0" w:color="auto"/>
              <w:right w:val="single" w:sz="4" w:space="0" w:color="auto"/>
            </w:tcBorders>
            <w:vAlign w:val="center"/>
            <w:hideMark/>
          </w:tcPr>
          <w:p w14:paraId="4EB9AF5C" w14:textId="033BA054"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44894BB1" w14:textId="11263FA9"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Profil stéroïdien (</w:t>
            </w:r>
            <w:proofErr w:type="spellStart"/>
            <w:r w:rsidRPr="00F30B21">
              <w:rPr>
                <w:rFonts w:ascii="Verdana" w:eastAsia="Times New Roman" w:hAnsi="Verdana"/>
                <w:color w:val="000000"/>
                <w:sz w:val="18"/>
                <w:szCs w:val="18"/>
                <w:bdr w:val="none" w:sz="0" w:space="0" w:color="auto"/>
                <w:lang w:eastAsia="fr-FR"/>
              </w:rPr>
              <w:t>serum</w:t>
            </w:r>
            <w:proofErr w:type="spellEnd"/>
            <w:r w:rsidRPr="00F30B21">
              <w:rPr>
                <w:rFonts w:ascii="Verdana" w:eastAsia="Times New Roman" w:hAnsi="Verdana"/>
                <w:color w:val="000000"/>
                <w:sz w:val="18"/>
                <w:szCs w:val="18"/>
                <w:bdr w:val="none" w:sz="0" w:space="0" w:color="auto"/>
                <w:lang w:eastAsia="fr-FR"/>
              </w:rPr>
              <w:t>)</w:t>
            </w:r>
          </w:p>
        </w:tc>
      </w:tr>
      <w:tr w:rsidR="00DA0761" w:rsidRPr="000019FA" w14:paraId="5B0AE417"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7046EB35" w14:textId="415AEE8B"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016</w:t>
            </w:r>
          </w:p>
        </w:tc>
        <w:tc>
          <w:tcPr>
            <w:tcW w:w="1066" w:type="dxa"/>
            <w:vMerge/>
            <w:tcBorders>
              <w:left w:val="single" w:sz="4" w:space="0" w:color="auto"/>
              <w:right w:val="single" w:sz="4" w:space="0" w:color="auto"/>
            </w:tcBorders>
            <w:vAlign w:val="center"/>
            <w:hideMark/>
          </w:tcPr>
          <w:p w14:paraId="6BBA3CE6" w14:textId="010F77F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62BF2C14" w14:textId="043CC04C"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del w:id="109" w:author="Adeline Molina" w:date="2025-10-17T10:14:00Z">
              <w:r w:rsidRPr="00F30B21" w:rsidDel="008F3768">
                <w:rPr>
                  <w:rFonts w:ascii="Verdana" w:eastAsia="Times New Roman" w:hAnsi="Verdana"/>
                  <w:color w:val="000000"/>
                  <w:sz w:val="18"/>
                  <w:szCs w:val="18"/>
                  <w:bdr w:val="none" w:sz="0" w:space="0" w:color="auto"/>
                  <w:lang w:eastAsia="fr-FR"/>
                </w:rPr>
                <w:delText>Profil endocrinien</w:delText>
              </w:r>
            </w:del>
            <w:ins w:id="110" w:author="Adeline Molina" w:date="2025-10-17T11:28:00Z">
              <w:r w:rsidR="00213423">
                <w:rPr>
                  <w:rFonts w:ascii="Verdana" w:eastAsia="Times New Roman" w:hAnsi="Verdana"/>
                  <w:color w:val="000000"/>
                  <w:sz w:val="18"/>
                  <w:szCs w:val="18"/>
                  <w:bdr w:val="none" w:sz="0" w:space="0" w:color="auto"/>
                  <w:lang w:eastAsia="fr-FR"/>
                </w:rPr>
                <w:t>Profil endocrinien</w:t>
              </w:r>
            </w:ins>
            <w:bookmarkStart w:id="111" w:name="_GoBack"/>
            <w:bookmarkEnd w:id="111"/>
            <w:del w:id="112" w:author="Adeline Molina" w:date="2025-10-17T10:14:00Z">
              <w:r w:rsidRPr="00F30B21" w:rsidDel="008F3768">
                <w:rPr>
                  <w:rFonts w:ascii="Verdana" w:eastAsia="Times New Roman" w:hAnsi="Verdana"/>
                  <w:color w:val="000000"/>
                  <w:sz w:val="18"/>
                  <w:szCs w:val="18"/>
                  <w:bdr w:val="none" w:sz="0" w:space="0" w:color="auto"/>
                  <w:lang w:eastAsia="fr-FR"/>
                </w:rPr>
                <w:delText xml:space="preserve"> </w:delText>
              </w:r>
            </w:del>
          </w:p>
        </w:tc>
      </w:tr>
      <w:tr w:rsidR="00DA0761" w:rsidRPr="000019FA" w14:paraId="3672688A"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4BDD249D" w14:textId="7C4751C3"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017</w:t>
            </w:r>
          </w:p>
        </w:tc>
        <w:tc>
          <w:tcPr>
            <w:tcW w:w="1066" w:type="dxa"/>
            <w:vMerge/>
            <w:tcBorders>
              <w:left w:val="single" w:sz="4" w:space="0" w:color="auto"/>
              <w:right w:val="single" w:sz="4" w:space="0" w:color="auto"/>
            </w:tcBorders>
            <w:vAlign w:val="center"/>
            <w:hideMark/>
          </w:tcPr>
          <w:p w14:paraId="7DD28834" w14:textId="786FE83A"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10C025AF" w14:textId="7777777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 xml:space="preserve">Esters de </w:t>
            </w:r>
            <w:proofErr w:type="spellStart"/>
            <w:r w:rsidRPr="00F30B21">
              <w:rPr>
                <w:rFonts w:ascii="Verdana" w:eastAsia="Times New Roman" w:hAnsi="Verdana"/>
                <w:color w:val="000000"/>
                <w:sz w:val="18"/>
                <w:szCs w:val="18"/>
                <w:bdr w:val="none" w:sz="0" w:space="0" w:color="auto"/>
                <w:lang w:eastAsia="fr-FR"/>
              </w:rPr>
              <w:t>Boldénone</w:t>
            </w:r>
            <w:proofErr w:type="spellEnd"/>
          </w:p>
        </w:tc>
      </w:tr>
      <w:tr w:rsidR="00DA0761" w:rsidRPr="000019FA" w14:paraId="37A019F9"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5E21584A" w14:textId="5ADACFF3"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018</w:t>
            </w:r>
          </w:p>
        </w:tc>
        <w:tc>
          <w:tcPr>
            <w:tcW w:w="1066" w:type="dxa"/>
            <w:vMerge/>
            <w:tcBorders>
              <w:left w:val="single" w:sz="4" w:space="0" w:color="auto"/>
              <w:right w:val="single" w:sz="4" w:space="0" w:color="auto"/>
            </w:tcBorders>
            <w:vAlign w:val="center"/>
            <w:hideMark/>
          </w:tcPr>
          <w:p w14:paraId="4044E6C6" w14:textId="075DC57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2E56163E" w14:textId="7777777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Esters de stéroïdes</w:t>
            </w:r>
          </w:p>
        </w:tc>
      </w:tr>
      <w:tr w:rsidR="00DA0761" w:rsidRPr="000019FA" w14:paraId="43A58E4C"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141129F2" w14:textId="70A485B6"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019</w:t>
            </w:r>
          </w:p>
        </w:tc>
        <w:tc>
          <w:tcPr>
            <w:tcW w:w="1066" w:type="dxa"/>
            <w:vMerge/>
            <w:tcBorders>
              <w:left w:val="single" w:sz="4" w:space="0" w:color="auto"/>
              <w:right w:val="single" w:sz="4" w:space="0" w:color="auto"/>
            </w:tcBorders>
            <w:vAlign w:val="center"/>
            <w:hideMark/>
          </w:tcPr>
          <w:p w14:paraId="7182DD23" w14:textId="197D215B"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auto" w:fill="auto"/>
            <w:hideMark/>
          </w:tcPr>
          <w:p w14:paraId="446A78B5" w14:textId="08C289F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 xml:space="preserve">Inhibiteurs de la </w:t>
            </w:r>
            <w:proofErr w:type="spellStart"/>
            <w:r w:rsidRPr="00F30B21">
              <w:rPr>
                <w:rFonts w:ascii="Verdana" w:eastAsia="Times New Roman" w:hAnsi="Verdana"/>
                <w:color w:val="000000"/>
                <w:sz w:val="18"/>
                <w:szCs w:val="18"/>
                <w:bdr w:val="none" w:sz="0" w:space="0" w:color="auto"/>
                <w:lang w:eastAsia="fr-FR"/>
              </w:rPr>
              <w:t>myostatine</w:t>
            </w:r>
            <w:proofErr w:type="spellEnd"/>
            <w:r w:rsidRPr="00F30B21">
              <w:rPr>
                <w:rFonts w:ascii="Verdana" w:eastAsia="Times New Roman" w:hAnsi="Verdana"/>
                <w:color w:val="000000"/>
                <w:sz w:val="18"/>
                <w:szCs w:val="18"/>
                <w:bdr w:val="none" w:sz="0" w:space="0" w:color="auto"/>
                <w:lang w:eastAsia="fr-FR"/>
              </w:rPr>
              <w:t xml:space="preserve"> </w:t>
            </w:r>
          </w:p>
        </w:tc>
      </w:tr>
      <w:tr w:rsidR="00DA0761" w:rsidRPr="000019FA" w14:paraId="136F4F8F" w14:textId="77777777" w:rsidTr="00DA0761">
        <w:trPr>
          <w:trHeight w:val="453"/>
        </w:trPr>
        <w:tc>
          <w:tcPr>
            <w:tcW w:w="1159" w:type="dxa"/>
            <w:tcBorders>
              <w:top w:val="nil"/>
              <w:left w:val="single" w:sz="4" w:space="0" w:color="auto"/>
              <w:bottom w:val="single" w:sz="4" w:space="0" w:color="auto"/>
              <w:right w:val="single" w:sz="4" w:space="0" w:color="auto"/>
            </w:tcBorders>
            <w:shd w:val="clear" w:color="000000" w:fill="FFFFFF"/>
            <w:hideMark/>
          </w:tcPr>
          <w:p w14:paraId="4150CB95" w14:textId="6CB33839"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020</w:t>
            </w:r>
          </w:p>
        </w:tc>
        <w:tc>
          <w:tcPr>
            <w:tcW w:w="1066" w:type="dxa"/>
            <w:vMerge/>
            <w:tcBorders>
              <w:left w:val="single" w:sz="4" w:space="0" w:color="auto"/>
              <w:right w:val="single" w:sz="4" w:space="0" w:color="auto"/>
            </w:tcBorders>
            <w:shd w:val="clear" w:color="000000" w:fill="FFFFFF"/>
            <w:vAlign w:val="center"/>
            <w:hideMark/>
          </w:tcPr>
          <w:p w14:paraId="539EE207" w14:textId="1A99E1DC"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000000" w:fill="FFFFFF"/>
            <w:hideMark/>
          </w:tcPr>
          <w:p w14:paraId="11520AA6" w14:textId="4E8AB2B2"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proofErr w:type="spellStart"/>
            <w:r w:rsidRPr="00F30B21">
              <w:rPr>
                <w:rFonts w:ascii="Verdana" w:eastAsia="Times New Roman" w:hAnsi="Verdana"/>
                <w:color w:val="000000"/>
                <w:sz w:val="18"/>
                <w:szCs w:val="18"/>
                <w:bdr w:val="none" w:sz="0" w:space="0" w:color="auto"/>
                <w:lang w:eastAsia="fr-FR"/>
              </w:rPr>
              <w:t>ESAs</w:t>
            </w:r>
            <w:proofErr w:type="spellEnd"/>
            <w:r w:rsidRPr="00F30B21">
              <w:rPr>
                <w:rFonts w:ascii="Verdana" w:eastAsia="Times New Roman" w:hAnsi="Verdana"/>
                <w:color w:val="000000"/>
                <w:sz w:val="18"/>
                <w:szCs w:val="18"/>
                <w:bdr w:val="none" w:sz="0" w:space="0" w:color="auto"/>
                <w:lang w:eastAsia="fr-FR"/>
              </w:rPr>
              <w:t xml:space="preserve"> (agents stimulants l’érythropoïèse incluant EPO recombinantes (</w:t>
            </w:r>
            <w:proofErr w:type="spellStart"/>
            <w:r w:rsidRPr="00F30B21">
              <w:rPr>
                <w:rFonts w:ascii="Verdana" w:eastAsia="Times New Roman" w:hAnsi="Verdana"/>
                <w:color w:val="000000"/>
                <w:sz w:val="18"/>
                <w:szCs w:val="18"/>
                <w:bdr w:val="none" w:sz="0" w:space="0" w:color="auto"/>
                <w:lang w:eastAsia="fr-FR"/>
              </w:rPr>
              <w:t>rEPO</w:t>
            </w:r>
            <w:proofErr w:type="spellEnd"/>
            <w:r w:rsidRPr="00F30B21">
              <w:rPr>
                <w:rFonts w:ascii="Verdana" w:eastAsia="Times New Roman" w:hAnsi="Verdana"/>
                <w:color w:val="000000"/>
                <w:sz w:val="18"/>
                <w:szCs w:val="18"/>
                <w:bdr w:val="none" w:sz="0" w:space="0" w:color="auto"/>
                <w:lang w:eastAsia="fr-FR"/>
              </w:rPr>
              <w:t>, CERA, NESP, EPO-</w:t>
            </w:r>
            <w:proofErr w:type="spellStart"/>
            <w:r w:rsidRPr="00F30B21">
              <w:rPr>
                <w:rFonts w:ascii="Verdana" w:eastAsia="Times New Roman" w:hAnsi="Verdana"/>
                <w:color w:val="000000"/>
                <w:sz w:val="18"/>
                <w:szCs w:val="18"/>
                <w:bdr w:val="none" w:sz="0" w:space="0" w:color="auto"/>
                <w:lang w:eastAsia="fr-FR"/>
              </w:rPr>
              <w:t>Fc</w:t>
            </w:r>
            <w:proofErr w:type="spellEnd"/>
            <w:r w:rsidRPr="00F30B21">
              <w:rPr>
                <w:rFonts w:ascii="Verdana" w:eastAsia="Times New Roman" w:hAnsi="Verdana"/>
                <w:color w:val="000000"/>
                <w:sz w:val="18"/>
                <w:szCs w:val="18"/>
                <w:bdr w:val="none" w:sz="0" w:space="0" w:color="auto"/>
                <w:lang w:eastAsia="fr-FR"/>
              </w:rPr>
              <w:t xml:space="preserve">) et </w:t>
            </w:r>
            <w:proofErr w:type="spellStart"/>
            <w:r w:rsidRPr="00F30B21">
              <w:rPr>
                <w:rFonts w:ascii="Verdana" w:eastAsia="Times New Roman" w:hAnsi="Verdana"/>
                <w:color w:val="000000"/>
                <w:sz w:val="18"/>
                <w:szCs w:val="18"/>
                <w:bdr w:val="none" w:sz="0" w:space="0" w:color="auto"/>
                <w:lang w:eastAsia="fr-FR"/>
              </w:rPr>
              <w:t>Reblozyl</w:t>
            </w:r>
            <w:proofErr w:type="spellEnd"/>
            <w:r w:rsidRPr="00F30B21">
              <w:rPr>
                <w:rFonts w:ascii="Verdana" w:eastAsia="Times New Roman" w:hAnsi="Verdana"/>
                <w:color w:val="000000"/>
                <w:sz w:val="18"/>
                <w:szCs w:val="18"/>
                <w:bdr w:val="none" w:sz="0" w:space="0" w:color="auto"/>
                <w:lang w:eastAsia="fr-FR"/>
              </w:rPr>
              <w:t xml:space="preserve"> (</w:t>
            </w:r>
            <w:proofErr w:type="spellStart"/>
            <w:r w:rsidRPr="00F30B21">
              <w:rPr>
                <w:rFonts w:ascii="Verdana" w:eastAsia="Times New Roman" w:hAnsi="Verdana"/>
                <w:color w:val="000000"/>
                <w:sz w:val="18"/>
                <w:szCs w:val="18"/>
                <w:bdr w:val="none" w:sz="0" w:space="0" w:color="auto"/>
                <w:lang w:eastAsia="fr-FR"/>
              </w:rPr>
              <w:t>Luspatercept</w:t>
            </w:r>
            <w:proofErr w:type="spellEnd"/>
            <w:r w:rsidRPr="00F30B21">
              <w:rPr>
                <w:rFonts w:ascii="Verdana" w:eastAsia="Times New Roman" w:hAnsi="Verdana"/>
                <w:color w:val="000000"/>
                <w:sz w:val="18"/>
                <w:szCs w:val="18"/>
                <w:bdr w:val="none" w:sz="0" w:space="0" w:color="auto"/>
                <w:lang w:eastAsia="fr-FR"/>
              </w:rPr>
              <w:t xml:space="preserve">)) et </w:t>
            </w:r>
            <w:proofErr w:type="spellStart"/>
            <w:r w:rsidRPr="00F30B21">
              <w:rPr>
                <w:rFonts w:ascii="Verdana" w:eastAsia="Times New Roman" w:hAnsi="Verdana"/>
                <w:color w:val="000000"/>
                <w:sz w:val="18"/>
                <w:szCs w:val="18"/>
                <w:bdr w:val="none" w:sz="0" w:space="0" w:color="auto"/>
                <w:lang w:eastAsia="fr-FR"/>
              </w:rPr>
              <w:t>Winrevair</w:t>
            </w:r>
            <w:proofErr w:type="spellEnd"/>
            <w:r w:rsidRPr="00F30B21">
              <w:rPr>
                <w:rFonts w:ascii="Verdana" w:eastAsia="Times New Roman" w:hAnsi="Verdana"/>
                <w:color w:val="000000"/>
                <w:sz w:val="18"/>
                <w:szCs w:val="18"/>
                <w:bdr w:val="none" w:sz="0" w:space="0" w:color="auto"/>
                <w:lang w:eastAsia="fr-FR"/>
              </w:rPr>
              <w:t xml:space="preserve"> (</w:t>
            </w:r>
            <w:proofErr w:type="spellStart"/>
            <w:r w:rsidRPr="00F30B21">
              <w:rPr>
                <w:rFonts w:ascii="Verdana" w:eastAsia="Times New Roman" w:hAnsi="Verdana"/>
                <w:color w:val="000000"/>
                <w:sz w:val="18"/>
                <w:szCs w:val="18"/>
                <w:bdr w:val="none" w:sz="0" w:space="0" w:color="auto"/>
                <w:lang w:eastAsia="fr-FR"/>
              </w:rPr>
              <w:t>Sotatercept</w:t>
            </w:r>
            <w:proofErr w:type="spellEnd"/>
            <w:r w:rsidRPr="00F30B21">
              <w:rPr>
                <w:rFonts w:ascii="Verdana" w:eastAsia="Times New Roman" w:hAnsi="Verdana"/>
                <w:color w:val="000000"/>
                <w:sz w:val="18"/>
                <w:szCs w:val="18"/>
                <w:bdr w:val="none" w:sz="0" w:space="0" w:color="auto"/>
                <w:lang w:eastAsia="fr-FR"/>
              </w:rPr>
              <w:t>)</w:t>
            </w:r>
          </w:p>
        </w:tc>
      </w:tr>
      <w:tr w:rsidR="00DA0761" w:rsidRPr="000019FA" w14:paraId="01E415EB"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304BDED7" w14:textId="1534BA54" w:rsidR="00DA0761" w:rsidRPr="00F30B21" w:rsidRDefault="00DA0761"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021</w:t>
            </w:r>
          </w:p>
        </w:tc>
        <w:tc>
          <w:tcPr>
            <w:tcW w:w="1066" w:type="dxa"/>
            <w:vMerge/>
            <w:tcBorders>
              <w:left w:val="single" w:sz="4" w:space="0" w:color="auto"/>
              <w:bottom w:val="single" w:sz="4" w:space="0" w:color="auto"/>
              <w:right w:val="single" w:sz="4" w:space="0" w:color="auto"/>
            </w:tcBorders>
            <w:vAlign w:val="center"/>
            <w:hideMark/>
          </w:tcPr>
          <w:p w14:paraId="69B0B94A" w14:textId="77777777"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000000" w:fill="FFFFFF"/>
            <w:hideMark/>
          </w:tcPr>
          <w:p w14:paraId="3BC14E42" w14:textId="39F63021" w:rsidR="00DA0761" w:rsidRPr="00F30B21" w:rsidRDefault="00DA0761"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 xml:space="preserve">Analyse GHRF (GHS, GHRP) + GnRH : </w:t>
            </w:r>
            <w:proofErr w:type="spellStart"/>
            <w:r w:rsidRPr="00F30B21">
              <w:rPr>
                <w:rFonts w:ascii="Verdana" w:eastAsia="Times New Roman" w:hAnsi="Verdana"/>
                <w:color w:val="000000"/>
                <w:sz w:val="18"/>
                <w:szCs w:val="18"/>
                <w:bdr w:val="none" w:sz="0" w:space="0" w:color="auto"/>
                <w:lang w:eastAsia="fr-FR"/>
              </w:rPr>
              <w:t>small</w:t>
            </w:r>
            <w:proofErr w:type="spellEnd"/>
            <w:r w:rsidRPr="00F30B21">
              <w:rPr>
                <w:rFonts w:ascii="Verdana" w:eastAsia="Times New Roman" w:hAnsi="Verdana"/>
                <w:color w:val="000000"/>
                <w:sz w:val="18"/>
                <w:szCs w:val="18"/>
                <w:bdr w:val="none" w:sz="0" w:space="0" w:color="auto"/>
                <w:lang w:eastAsia="fr-FR"/>
              </w:rPr>
              <w:t xml:space="preserve"> peptides</w:t>
            </w:r>
          </w:p>
        </w:tc>
      </w:tr>
      <w:tr w:rsidR="000019FA" w:rsidRPr="000019FA" w14:paraId="272B99F5"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262986FA" w14:textId="0FC4FBDE" w:rsidR="000019FA" w:rsidRPr="00F30B21" w:rsidRDefault="000019FA"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02</w:t>
            </w:r>
            <w:r w:rsidR="00486842" w:rsidRPr="00F30B21">
              <w:rPr>
                <w:rFonts w:ascii="Verdana" w:eastAsia="Times New Roman" w:hAnsi="Verdana"/>
                <w:color w:val="000000"/>
                <w:sz w:val="18"/>
                <w:szCs w:val="18"/>
                <w:bdr w:val="none" w:sz="0" w:space="0" w:color="auto"/>
                <w:lang w:eastAsia="fr-FR"/>
              </w:rPr>
              <w:t>2</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2BFDEA" w14:textId="77777777" w:rsidR="000019FA" w:rsidRPr="00F30B21" w:rsidRDefault="000019FA" w:rsidP="000019F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DBS</w:t>
            </w:r>
          </w:p>
        </w:tc>
        <w:tc>
          <w:tcPr>
            <w:tcW w:w="6989" w:type="dxa"/>
            <w:tcBorders>
              <w:top w:val="nil"/>
              <w:left w:val="nil"/>
              <w:bottom w:val="single" w:sz="4" w:space="0" w:color="auto"/>
              <w:right w:val="single" w:sz="4" w:space="0" w:color="auto"/>
            </w:tcBorders>
            <w:shd w:val="clear" w:color="000000" w:fill="FFFFFF"/>
            <w:hideMark/>
          </w:tcPr>
          <w:p w14:paraId="0CB8C35E" w14:textId="77777777" w:rsidR="000019FA" w:rsidRPr="00F30B21" w:rsidRDefault="000019FA"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Esters de stéroïdes</w:t>
            </w:r>
          </w:p>
        </w:tc>
      </w:tr>
      <w:tr w:rsidR="000019FA" w:rsidRPr="000019FA" w14:paraId="3EA7F18F"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4EBE174E" w14:textId="644D089C" w:rsidR="000019FA" w:rsidRPr="00F30B21" w:rsidRDefault="000019FA"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02</w:t>
            </w:r>
            <w:r w:rsidR="00486842" w:rsidRPr="00F30B21">
              <w:rPr>
                <w:rFonts w:ascii="Verdana" w:eastAsia="Times New Roman" w:hAnsi="Verdana"/>
                <w:color w:val="000000"/>
                <w:sz w:val="18"/>
                <w:szCs w:val="18"/>
                <w:bdr w:val="none" w:sz="0" w:space="0" w:color="auto"/>
                <w:lang w:eastAsia="fr-FR"/>
              </w:rPr>
              <w:t>3</w:t>
            </w:r>
          </w:p>
        </w:tc>
        <w:tc>
          <w:tcPr>
            <w:tcW w:w="1066" w:type="dxa"/>
            <w:vMerge/>
            <w:tcBorders>
              <w:top w:val="nil"/>
              <w:left w:val="single" w:sz="4" w:space="0" w:color="auto"/>
              <w:bottom w:val="single" w:sz="4" w:space="0" w:color="auto"/>
              <w:right w:val="single" w:sz="4" w:space="0" w:color="auto"/>
            </w:tcBorders>
            <w:vAlign w:val="center"/>
            <w:hideMark/>
          </w:tcPr>
          <w:p w14:paraId="6D90FA3A" w14:textId="77777777" w:rsidR="000019FA" w:rsidRPr="00F30B21" w:rsidRDefault="000019FA"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000000" w:fill="FFFFFF"/>
            <w:hideMark/>
          </w:tcPr>
          <w:p w14:paraId="6DDC7CAD" w14:textId="77777777" w:rsidR="000019FA" w:rsidRPr="00F30B21" w:rsidRDefault="000019FA"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Multi-class screening</w:t>
            </w:r>
          </w:p>
        </w:tc>
      </w:tr>
      <w:tr w:rsidR="000019FA" w:rsidRPr="000019FA" w14:paraId="29430C9E"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4BEAC667" w14:textId="7322C0E6" w:rsidR="000019FA" w:rsidRPr="00F30B21" w:rsidRDefault="000019FA"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02</w:t>
            </w:r>
            <w:r w:rsidR="00486842" w:rsidRPr="00F30B21">
              <w:rPr>
                <w:rFonts w:ascii="Verdana" w:eastAsia="Times New Roman" w:hAnsi="Verdana"/>
                <w:color w:val="000000"/>
                <w:sz w:val="18"/>
                <w:szCs w:val="18"/>
                <w:bdr w:val="none" w:sz="0" w:space="0" w:color="auto"/>
                <w:lang w:eastAsia="fr-FR"/>
              </w:rPr>
              <w:t>4</w:t>
            </w:r>
          </w:p>
        </w:tc>
        <w:tc>
          <w:tcPr>
            <w:tcW w:w="1066" w:type="dxa"/>
            <w:vMerge/>
            <w:tcBorders>
              <w:top w:val="nil"/>
              <w:left w:val="single" w:sz="4" w:space="0" w:color="auto"/>
              <w:bottom w:val="single" w:sz="4" w:space="0" w:color="auto"/>
              <w:right w:val="single" w:sz="4" w:space="0" w:color="auto"/>
            </w:tcBorders>
            <w:vAlign w:val="center"/>
            <w:hideMark/>
          </w:tcPr>
          <w:p w14:paraId="08CA33E4" w14:textId="77777777" w:rsidR="000019FA" w:rsidRPr="00F30B21" w:rsidRDefault="000019FA"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000000" w:fill="FFFFFF"/>
            <w:hideMark/>
          </w:tcPr>
          <w:p w14:paraId="50355678" w14:textId="77777777" w:rsidR="000019FA" w:rsidRPr="00F30B21" w:rsidRDefault="000019FA"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Small peptides Menu</w:t>
            </w:r>
          </w:p>
        </w:tc>
      </w:tr>
      <w:tr w:rsidR="000019FA" w:rsidRPr="000019FA" w14:paraId="7F1C46BD" w14:textId="77777777" w:rsidTr="00DA0761">
        <w:trPr>
          <w:trHeight w:val="226"/>
        </w:trPr>
        <w:tc>
          <w:tcPr>
            <w:tcW w:w="1159" w:type="dxa"/>
            <w:tcBorders>
              <w:top w:val="nil"/>
              <w:left w:val="single" w:sz="4" w:space="0" w:color="auto"/>
              <w:bottom w:val="single" w:sz="4" w:space="0" w:color="auto"/>
              <w:right w:val="single" w:sz="4" w:space="0" w:color="auto"/>
            </w:tcBorders>
            <w:shd w:val="clear" w:color="000000" w:fill="FFFFFF"/>
            <w:hideMark/>
          </w:tcPr>
          <w:p w14:paraId="0C47C6C5" w14:textId="55EF95A7" w:rsidR="000019FA" w:rsidRPr="00F30B21" w:rsidRDefault="000019FA" w:rsidP="00A1358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Times New Roman" w:hAnsi="Verdana"/>
                <w:color w:val="000000"/>
                <w:sz w:val="18"/>
                <w:szCs w:val="18"/>
                <w:bdr w:val="none" w:sz="0" w:space="0" w:color="auto"/>
                <w:lang w:eastAsia="fr-FR"/>
              </w:rPr>
            </w:pPr>
            <w:r w:rsidRPr="00F30B21">
              <w:rPr>
                <w:rFonts w:ascii="Verdana" w:eastAsia="Times New Roman" w:hAnsi="Verdana"/>
                <w:color w:val="000000"/>
                <w:sz w:val="18"/>
                <w:szCs w:val="18"/>
                <w:bdr w:val="none" w:sz="0" w:space="0" w:color="auto"/>
                <w:lang w:eastAsia="fr-FR"/>
              </w:rPr>
              <w:t>UO 02</w:t>
            </w:r>
            <w:r w:rsidR="00486842" w:rsidRPr="00F30B21">
              <w:rPr>
                <w:rFonts w:ascii="Verdana" w:eastAsia="Times New Roman" w:hAnsi="Verdana"/>
                <w:color w:val="000000"/>
                <w:sz w:val="18"/>
                <w:szCs w:val="18"/>
                <w:bdr w:val="none" w:sz="0" w:space="0" w:color="auto"/>
                <w:lang w:eastAsia="fr-FR"/>
              </w:rPr>
              <w:t>5</w:t>
            </w:r>
          </w:p>
        </w:tc>
        <w:tc>
          <w:tcPr>
            <w:tcW w:w="1066" w:type="dxa"/>
            <w:vMerge/>
            <w:tcBorders>
              <w:top w:val="nil"/>
              <w:left w:val="single" w:sz="4" w:space="0" w:color="auto"/>
              <w:bottom w:val="single" w:sz="4" w:space="0" w:color="auto"/>
              <w:right w:val="single" w:sz="4" w:space="0" w:color="auto"/>
            </w:tcBorders>
            <w:vAlign w:val="center"/>
            <w:hideMark/>
          </w:tcPr>
          <w:p w14:paraId="38A11DFA" w14:textId="77777777" w:rsidR="000019FA" w:rsidRPr="00F30B21" w:rsidRDefault="000019FA"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p>
        </w:tc>
        <w:tc>
          <w:tcPr>
            <w:tcW w:w="6989" w:type="dxa"/>
            <w:tcBorders>
              <w:top w:val="nil"/>
              <w:left w:val="nil"/>
              <w:bottom w:val="single" w:sz="4" w:space="0" w:color="auto"/>
              <w:right w:val="single" w:sz="4" w:space="0" w:color="auto"/>
            </w:tcBorders>
            <w:shd w:val="clear" w:color="000000" w:fill="FFFFFF"/>
            <w:hideMark/>
          </w:tcPr>
          <w:p w14:paraId="1807D252" w14:textId="34A1372F" w:rsidR="000019FA" w:rsidRPr="00F30B21" w:rsidRDefault="000019FA" w:rsidP="000019FA">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olor w:val="000000"/>
                <w:sz w:val="18"/>
                <w:szCs w:val="18"/>
                <w:bdr w:val="none" w:sz="0" w:space="0" w:color="auto"/>
                <w:lang w:eastAsia="fr-FR"/>
              </w:rPr>
            </w:pPr>
            <w:proofErr w:type="spellStart"/>
            <w:r w:rsidRPr="00F30B21">
              <w:rPr>
                <w:rFonts w:ascii="Verdana" w:eastAsia="Times New Roman" w:hAnsi="Verdana"/>
                <w:color w:val="000000"/>
                <w:sz w:val="18"/>
                <w:szCs w:val="18"/>
                <w:bdr w:val="none" w:sz="0" w:space="0" w:color="auto"/>
                <w:lang w:eastAsia="fr-FR"/>
              </w:rPr>
              <w:t>ESAs</w:t>
            </w:r>
            <w:proofErr w:type="spellEnd"/>
          </w:p>
        </w:tc>
      </w:tr>
    </w:tbl>
    <w:p w14:paraId="2753956C" w14:textId="6E0CACD6" w:rsidR="00FC77D5" w:rsidRDefault="00FC77D5" w:rsidP="002F64EF">
      <w:pPr>
        <w:jc w:val="both"/>
        <w:rPr>
          <w:rFonts w:ascii="Verdana" w:hAnsi="Verdana"/>
          <w:sz w:val="18"/>
          <w:szCs w:val="18"/>
        </w:rPr>
      </w:pPr>
    </w:p>
    <w:p w14:paraId="3D84DCE3" w14:textId="27CECDB5" w:rsidR="002F64EF" w:rsidRDefault="002F64EF" w:rsidP="002F64EF">
      <w:pPr>
        <w:jc w:val="both"/>
        <w:rPr>
          <w:rFonts w:ascii="Verdana" w:hAnsi="Verdana"/>
          <w:sz w:val="18"/>
          <w:szCs w:val="18"/>
        </w:rPr>
      </w:pPr>
      <w:r w:rsidRPr="00BC364C">
        <w:rPr>
          <w:rFonts w:ascii="Verdana" w:hAnsi="Verdana"/>
          <w:sz w:val="18"/>
          <w:szCs w:val="18"/>
        </w:rPr>
        <w:t>L’attention du titulaire est attirée sur le fait que les prestations d’analyse du sang total doivent être réalisées conformément au délai imposé par l’AMA à compter du prélèvement.</w:t>
      </w:r>
      <w:r w:rsidR="00FC77D5" w:rsidRPr="00FC77D5">
        <w:rPr>
          <w:rFonts w:ascii="Verdana" w:hAnsi="Verdana"/>
          <w:sz w:val="18"/>
          <w:szCs w:val="18"/>
        </w:rPr>
        <w:t xml:space="preserve"> </w:t>
      </w:r>
      <w:r w:rsidR="00FC77D5" w:rsidRPr="00015BA4">
        <w:rPr>
          <w:rFonts w:ascii="Verdana" w:hAnsi="Verdana"/>
          <w:sz w:val="18"/>
          <w:szCs w:val="18"/>
        </w:rPr>
        <w:t>Dans le cadre des analyses rapides, les délais de réalisation sont réduits au maximum permis par les standards.</w:t>
      </w:r>
    </w:p>
    <w:p w14:paraId="0AFBFC83" w14:textId="77777777" w:rsidR="00FC77D5" w:rsidRPr="00BC364C" w:rsidRDefault="00FC77D5" w:rsidP="002F64EF">
      <w:pPr>
        <w:jc w:val="both"/>
        <w:rPr>
          <w:rFonts w:ascii="Verdana" w:hAnsi="Verdana"/>
          <w:sz w:val="18"/>
          <w:szCs w:val="18"/>
        </w:rPr>
      </w:pPr>
    </w:p>
    <w:p w14:paraId="2D1AB28E" w14:textId="5320D36A" w:rsidR="002F64EF" w:rsidRPr="00BC364C" w:rsidRDefault="00FC77D5" w:rsidP="002F64EF">
      <w:pPr>
        <w:jc w:val="both"/>
        <w:rPr>
          <w:rFonts w:ascii="Verdana" w:hAnsi="Verdana"/>
          <w:sz w:val="18"/>
          <w:szCs w:val="18"/>
        </w:rPr>
      </w:pPr>
      <w:commentRangeStart w:id="113"/>
      <w:commentRangeStart w:id="114"/>
      <w:del w:id="115" w:author="Jérémy Roubin" w:date="2025-10-12T18:02:00Z">
        <w:r w:rsidDel="002A7212">
          <w:rPr>
            <w:rFonts w:ascii="Verdana" w:hAnsi="Verdana"/>
            <w:sz w:val="18"/>
            <w:szCs w:val="18"/>
          </w:rPr>
          <w:delText xml:space="preserve">Rappel : </w:delText>
        </w:r>
      </w:del>
      <w:r w:rsidR="002F64EF" w:rsidRPr="00BC364C">
        <w:rPr>
          <w:rFonts w:ascii="Verdana" w:hAnsi="Verdana"/>
          <w:sz w:val="18"/>
          <w:szCs w:val="18"/>
        </w:rPr>
        <w:t xml:space="preserve">En conséquence, </w:t>
      </w:r>
      <w:ins w:id="116" w:author="Jérémy Roubin" w:date="2025-10-12T18:02:00Z">
        <w:r w:rsidR="002A7212">
          <w:rPr>
            <w:rFonts w:ascii="Verdana" w:hAnsi="Verdana"/>
            <w:sz w:val="18"/>
            <w:szCs w:val="18"/>
          </w:rPr>
          <w:t xml:space="preserve">pour rappel, </w:t>
        </w:r>
      </w:ins>
      <w:r w:rsidR="002F64EF" w:rsidRPr="00BC364C">
        <w:rPr>
          <w:rFonts w:ascii="Verdana" w:hAnsi="Verdana"/>
          <w:sz w:val="18"/>
          <w:szCs w:val="18"/>
        </w:rPr>
        <w:t>le titulaire du marché peut être amené à réceptionner les échantillons de sang</w:t>
      </w:r>
      <w:del w:id="117" w:author="Adeline Molina" w:date="2025-10-17T10:35:00Z">
        <w:r w:rsidR="002F64EF" w:rsidRPr="00BC364C" w:rsidDel="003230BC">
          <w:rPr>
            <w:rFonts w:ascii="Verdana" w:hAnsi="Verdana"/>
            <w:sz w:val="18"/>
            <w:szCs w:val="18"/>
          </w:rPr>
          <w:delText xml:space="preserve"> total</w:delText>
        </w:r>
      </w:del>
      <w:r w:rsidR="002F64EF" w:rsidRPr="00BC364C">
        <w:rPr>
          <w:rFonts w:ascii="Verdana" w:hAnsi="Verdana"/>
          <w:sz w:val="18"/>
          <w:szCs w:val="18"/>
        </w:rPr>
        <w:t xml:space="preserve"> le week-end sur la plage horaire de 8 heures à 17 heures et à réaliser les analyses durant le week-end</w:t>
      </w:r>
      <w:r w:rsidR="002638C4" w:rsidRPr="00BC364C">
        <w:rPr>
          <w:rFonts w:ascii="Verdana" w:hAnsi="Verdana"/>
          <w:sz w:val="18"/>
          <w:szCs w:val="18"/>
        </w:rPr>
        <w:t>,</w:t>
      </w:r>
      <w:r w:rsidR="002F64EF" w:rsidRPr="00BC364C">
        <w:rPr>
          <w:rFonts w:ascii="Verdana" w:hAnsi="Verdana"/>
          <w:sz w:val="18"/>
          <w:szCs w:val="18"/>
        </w:rPr>
        <w:t xml:space="preserve"> afin qu’elles soient effectuées dans le respect du standard en vigueur.</w:t>
      </w:r>
      <w:commentRangeEnd w:id="113"/>
      <w:r w:rsidR="00D46EE4">
        <w:rPr>
          <w:rStyle w:val="Marquedecommentaire"/>
          <w:rFonts w:ascii="Verdana" w:eastAsia="Times New Roman" w:hAnsi="Verdana"/>
          <w:bdr w:val="none" w:sz="0" w:space="0" w:color="auto"/>
          <w:lang w:eastAsia="ja-JP"/>
        </w:rPr>
        <w:commentReference w:id="113"/>
      </w:r>
      <w:commentRangeEnd w:id="114"/>
      <w:r w:rsidR="00C200E7">
        <w:rPr>
          <w:rStyle w:val="Marquedecommentaire"/>
          <w:rFonts w:ascii="Verdana" w:eastAsia="Times New Roman" w:hAnsi="Verdana"/>
          <w:bdr w:val="none" w:sz="0" w:space="0" w:color="auto"/>
          <w:lang w:eastAsia="ja-JP"/>
        </w:rPr>
        <w:commentReference w:id="114"/>
      </w:r>
    </w:p>
    <w:p w14:paraId="3A6B4633" w14:textId="77777777" w:rsidR="00FC77D5" w:rsidRPr="00BC364C" w:rsidRDefault="00FC77D5" w:rsidP="002F64EF">
      <w:pPr>
        <w:jc w:val="both"/>
        <w:rPr>
          <w:rFonts w:ascii="Verdana" w:hAnsi="Verdana"/>
          <w:sz w:val="18"/>
          <w:szCs w:val="18"/>
        </w:rPr>
      </w:pPr>
    </w:p>
    <w:p w14:paraId="4EBFE5F9" w14:textId="586BF791" w:rsidR="002F64EF" w:rsidRPr="00DE361D" w:rsidRDefault="006D1C4F">
      <w:pPr>
        <w:pStyle w:val="Texte"/>
        <w:rPr>
          <w:sz w:val="18"/>
          <w:szCs w:val="18"/>
          <w:rPrChange w:id="118" w:author="Jean-François ETANCELIN" w:date="2025-10-16T10:21:00Z">
            <w:rPr>
              <w:rFonts w:ascii="Verdana" w:hAnsi="Verdana"/>
              <w:b/>
              <w:sz w:val="18"/>
              <w:szCs w:val="18"/>
            </w:rPr>
          </w:rPrChange>
        </w:rPr>
        <w:pPrChange w:id="119" w:author="Jean-François ETANCELIN" w:date="2025-10-16T10:21:00Z">
          <w:pPr>
            <w:pStyle w:val="Titre31"/>
            <w:numPr>
              <w:ilvl w:val="0"/>
              <w:numId w:val="0"/>
            </w:numPr>
            <w:ind w:left="0" w:firstLine="0"/>
            <w:outlineLvl w:val="2"/>
          </w:pPr>
        </w:pPrChange>
      </w:pPr>
      <w:r w:rsidRPr="00DE361D">
        <w:rPr>
          <w:sz w:val="18"/>
          <w:szCs w:val="18"/>
          <w:rPrChange w:id="120" w:author="Jean-François ETANCELIN" w:date="2025-10-16T10:21:00Z">
            <w:rPr>
              <w:b/>
              <w:sz w:val="18"/>
              <w:szCs w:val="18"/>
            </w:rPr>
          </w:rPrChange>
        </w:rPr>
        <w:t>3.</w:t>
      </w:r>
      <w:r w:rsidR="005C158F" w:rsidRPr="00DE361D">
        <w:rPr>
          <w:sz w:val="18"/>
          <w:szCs w:val="18"/>
          <w:rPrChange w:id="121" w:author="Jean-François ETANCELIN" w:date="2025-10-16T10:21:00Z">
            <w:rPr>
              <w:b/>
              <w:sz w:val="18"/>
              <w:szCs w:val="18"/>
            </w:rPr>
          </w:rPrChange>
        </w:rPr>
        <w:t>1.</w:t>
      </w:r>
      <w:r w:rsidR="00FC77D5" w:rsidRPr="00DE361D">
        <w:rPr>
          <w:sz w:val="18"/>
          <w:szCs w:val="18"/>
          <w:rPrChange w:id="122" w:author="Jean-François ETANCELIN" w:date="2025-10-16T10:21:00Z">
            <w:rPr>
              <w:b/>
              <w:sz w:val="18"/>
              <w:szCs w:val="18"/>
            </w:rPr>
          </w:rPrChange>
        </w:rPr>
        <w:t>3</w:t>
      </w:r>
      <w:r w:rsidRPr="00DE361D">
        <w:rPr>
          <w:sz w:val="18"/>
          <w:szCs w:val="18"/>
          <w:rPrChange w:id="123" w:author="Jean-François ETANCELIN" w:date="2025-10-16T10:21:00Z">
            <w:rPr>
              <w:b/>
              <w:sz w:val="18"/>
              <w:szCs w:val="18"/>
            </w:rPr>
          </w:rPrChange>
        </w:rPr>
        <w:t>.</w:t>
      </w:r>
      <w:r w:rsidR="005C158F" w:rsidRPr="00DE361D">
        <w:rPr>
          <w:sz w:val="18"/>
          <w:szCs w:val="18"/>
          <w:rPrChange w:id="124" w:author="Jean-François ETANCELIN" w:date="2025-10-16T10:21:00Z">
            <w:rPr>
              <w:b/>
              <w:sz w:val="18"/>
              <w:szCs w:val="18"/>
            </w:rPr>
          </w:rPrChange>
        </w:rPr>
        <w:t xml:space="preserve"> </w:t>
      </w:r>
      <w:r w:rsidR="002F64EF" w:rsidRPr="00DE361D">
        <w:rPr>
          <w:sz w:val="18"/>
          <w:szCs w:val="18"/>
          <w:rPrChange w:id="125" w:author="Jean-François ETANCELIN" w:date="2025-10-16T10:21:00Z">
            <w:rPr>
              <w:b/>
              <w:sz w:val="18"/>
              <w:szCs w:val="18"/>
            </w:rPr>
          </w:rPrChange>
        </w:rPr>
        <w:t xml:space="preserve">Prestation complémentaire </w:t>
      </w:r>
      <w:r w:rsidR="000019FA" w:rsidRPr="00DE361D">
        <w:rPr>
          <w:sz w:val="18"/>
          <w:szCs w:val="18"/>
          <w:rPrChange w:id="126" w:author="Jean-François ETANCELIN" w:date="2025-10-16T10:21:00Z">
            <w:rPr>
              <w:b/>
              <w:sz w:val="18"/>
              <w:szCs w:val="18"/>
            </w:rPr>
          </w:rPrChange>
        </w:rPr>
        <w:t>d’expertise scientifique</w:t>
      </w:r>
      <w:r w:rsidR="002F64EF" w:rsidRPr="00DE361D">
        <w:rPr>
          <w:sz w:val="18"/>
          <w:szCs w:val="18"/>
          <w:rPrChange w:id="127" w:author="Jean-François ETANCELIN" w:date="2025-10-16T10:21:00Z">
            <w:rPr>
              <w:b/>
              <w:sz w:val="18"/>
              <w:szCs w:val="18"/>
            </w:rPr>
          </w:rPrChange>
        </w:rPr>
        <w:t xml:space="preserve"> </w:t>
      </w:r>
      <w:r w:rsidR="00AF3F35" w:rsidRPr="00DE361D">
        <w:rPr>
          <w:sz w:val="18"/>
          <w:szCs w:val="18"/>
          <w:rPrChange w:id="128" w:author="Jean-François ETANCELIN" w:date="2025-10-16T10:21:00Z">
            <w:rPr>
              <w:b/>
              <w:sz w:val="18"/>
              <w:szCs w:val="18"/>
            </w:rPr>
          </w:rPrChange>
        </w:rPr>
        <w:t>(</w:t>
      </w:r>
      <w:r w:rsidR="002F64EF" w:rsidRPr="00DE361D">
        <w:rPr>
          <w:sz w:val="18"/>
          <w:szCs w:val="18"/>
          <w:rPrChange w:id="129" w:author="Jean-François ETANCELIN" w:date="2025-10-16T10:21:00Z">
            <w:rPr>
              <w:b/>
              <w:sz w:val="18"/>
              <w:szCs w:val="18"/>
            </w:rPr>
          </w:rPrChange>
        </w:rPr>
        <w:t xml:space="preserve">unité d’œuvre UO </w:t>
      </w:r>
      <w:r w:rsidR="00F30B21" w:rsidRPr="00DE361D">
        <w:rPr>
          <w:sz w:val="18"/>
          <w:szCs w:val="18"/>
          <w:rPrChange w:id="130" w:author="Jean-François ETANCELIN" w:date="2025-10-16T10:21:00Z">
            <w:rPr>
              <w:b/>
              <w:sz w:val="18"/>
              <w:szCs w:val="18"/>
            </w:rPr>
          </w:rPrChange>
        </w:rPr>
        <w:t>38</w:t>
      </w:r>
      <w:r w:rsidR="00AF3F35" w:rsidRPr="00DE361D">
        <w:rPr>
          <w:sz w:val="18"/>
          <w:szCs w:val="18"/>
          <w:rPrChange w:id="131" w:author="Jean-François ETANCELIN" w:date="2025-10-16T10:21:00Z">
            <w:rPr>
              <w:b/>
              <w:sz w:val="18"/>
              <w:szCs w:val="18"/>
            </w:rPr>
          </w:rPrChange>
        </w:rPr>
        <w:t>)</w:t>
      </w:r>
    </w:p>
    <w:p w14:paraId="51D2C394" w14:textId="0F50ECB4" w:rsidR="000019FA" w:rsidRPr="00BC364C" w:rsidDel="00DE361D" w:rsidRDefault="000019FA" w:rsidP="00BC364C">
      <w:pPr>
        <w:jc w:val="both"/>
        <w:rPr>
          <w:del w:id="132" w:author="Jean-François ETANCELIN" w:date="2025-10-16T10:24:00Z"/>
          <w:rFonts w:ascii="Verdana" w:hAnsi="Verdana"/>
          <w:sz w:val="18"/>
          <w:szCs w:val="18"/>
        </w:rPr>
      </w:pPr>
    </w:p>
    <w:p w14:paraId="32E662FA" w14:textId="7A11F233" w:rsidR="002F64EF" w:rsidRPr="00BC364C" w:rsidRDefault="002F64EF" w:rsidP="002F64EF">
      <w:pPr>
        <w:pStyle w:val="Titre31"/>
        <w:numPr>
          <w:ilvl w:val="0"/>
          <w:numId w:val="0"/>
        </w:numPr>
        <w:jc w:val="both"/>
        <w:rPr>
          <w:rFonts w:ascii="Verdana" w:hAnsi="Verdana"/>
          <w:sz w:val="18"/>
          <w:szCs w:val="18"/>
        </w:rPr>
      </w:pPr>
      <w:r w:rsidRPr="00BC364C">
        <w:rPr>
          <w:rFonts w:ascii="Verdana" w:hAnsi="Verdana"/>
          <w:sz w:val="18"/>
          <w:szCs w:val="18"/>
        </w:rPr>
        <w:t xml:space="preserve">Conformément à l’article 5.4.5 du </w:t>
      </w:r>
      <w:del w:id="133" w:author="Jérémy Roubin" w:date="2025-10-12T19:03:00Z">
        <w:r w:rsidRPr="00BC364C" w:rsidDel="00B33150">
          <w:rPr>
            <w:rFonts w:ascii="Verdana" w:hAnsi="Verdana"/>
            <w:sz w:val="18"/>
            <w:szCs w:val="18"/>
          </w:rPr>
          <w:delText>standard international des laboratoires (</w:delText>
        </w:r>
      </w:del>
      <w:r w:rsidRPr="00BC364C">
        <w:rPr>
          <w:rFonts w:ascii="Verdana" w:hAnsi="Verdana"/>
          <w:sz w:val="18"/>
          <w:szCs w:val="18"/>
        </w:rPr>
        <w:t>SIL</w:t>
      </w:r>
      <w:del w:id="134" w:author="Jérémy Roubin" w:date="2025-10-12T19:03:00Z">
        <w:r w:rsidRPr="00BC364C" w:rsidDel="00B33150">
          <w:rPr>
            <w:rFonts w:ascii="Verdana" w:hAnsi="Verdana"/>
            <w:sz w:val="18"/>
            <w:szCs w:val="18"/>
          </w:rPr>
          <w:delText>)</w:delText>
        </w:r>
      </w:del>
      <w:r w:rsidRPr="00BC364C">
        <w:rPr>
          <w:rFonts w:ascii="Verdana" w:hAnsi="Verdana"/>
          <w:sz w:val="18"/>
          <w:szCs w:val="18"/>
        </w:rPr>
        <w:t xml:space="preserve">, le titulaire doit fournir à l’AFLD, sur sa demande, toute information utile concernant la procédure d’analyse. A cette fin, il peut être sollicité par </w:t>
      </w:r>
      <w:commentRangeStart w:id="135"/>
      <w:commentRangeStart w:id="136"/>
      <w:del w:id="137" w:author="Jean-François ETANCELIN" w:date="2025-10-16T10:17:00Z">
        <w:r w:rsidRPr="00BC364C" w:rsidDel="00C200E7">
          <w:rPr>
            <w:rFonts w:ascii="Verdana" w:hAnsi="Verdana"/>
            <w:sz w:val="18"/>
            <w:szCs w:val="18"/>
          </w:rPr>
          <w:delText>le département des affaires juridiques et institutionnelles et le département des contrôles</w:delText>
        </w:r>
      </w:del>
      <w:ins w:id="138" w:author="Jean-François ETANCELIN" w:date="2025-10-16T10:17:00Z">
        <w:r w:rsidR="00C200E7">
          <w:rPr>
            <w:rFonts w:ascii="Verdana" w:hAnsi="Verdana"/>
            <w:sz w:val="18"/>
            <w:szCs w:val="18"/>
          </w:rPr>
          <w:t>les services</w:t>
        </w:r>
      </w:ins>
      <w:r w:rsidRPr="00BC364C">
        <w:rPr>
          <w:rFonts w:ascii="Verdana" w:hAnsi="Verdana"/>
          <w:sz w:val="18"/>
          <w:szCs w:val="18"/>
        </w:rPr>
        <w:t xml:space="preserve"> de l’AFLD</w:t>
      </w:r>
      <w:commentRangeEnd w:id="135"/>
      <w:r w:rsidR="00B33150">
        <w:rPr>
          <w:rStyle w:val="Marquedecommentaire"/>
          <w:rFonts w:ascii="Verdana" w:eastAsia="Times New Roman" w:hAnsi="Verdana"/>
          <w:lang w:eastAsia="ja-JP"/>
        </w:rPr>
        <w:commentReference w:id="135"/>
      </w:r>
      <w:commentRangeEnd w:id="136"/>
      <w:r w:rsidR="00C200E7">
        <w:rPr>
          <w:rStyle w:val="Marquedecommentaire"/>
          <w:rFonts w:ascii="Verdana" w:eastAsia="Times New Roman" w:hAnsi="Verdana"/>
          <w:lang w:eastAsia="ja-JP"/>
        </w:rPr>
        <w:commentReference w:id="136"/>
      </w:r>
      <w:r w:rsidRPr="00BC364C">
        <w:rPr>
          <w:rFonts w:ascii="Verdana" w:hAnsi="Verdana"/>
          <w:sz w:val="18"/>
          <w:szCs w:val="18"/>
        </w:rPr>
        <w:t>, pour toute explication concernant tout aspect de la procédure d’analyse, le rapport d’analyse et la documentation analytique.</w:t>
      </w:r>
    </w:p>
    <w:p w14:paraId="4B6FE6FD" w14:textId="7203A9A4" w:rsidR="002F64EF" w:rsidRPr="00BC364C" w:rsidRDefault="002F64EF" w:rsidP="002F64EF">
      <w:pPr>
        <w:pStyle w:val="Titre31"/>
        <w:numPr>
          <w:ilvl w:val="0"/>
          <w:numId w:val="0"/>
        </w:numPr>
        <w:jc w:val="both"/>
        <w:rPr>
          <w:rFonts w:ascii="Verdana" w:hAnsi="Verdana"/>
          <w:sz w:val="18"/>
          <w:szCs w:val="18"/>
        </w:rPr>
      </w:pPr>
      <w:r w:rsidRPr="00BC364C">
        <w:rPr>
          <w:rFonts w:ascii="Verdana" w:hAnsi="Verdana"/>
          <w:sz w:val="18"/>
          <w:szCs w:val="18"/>
        </w:rPr>
        <w:t xml:space="preserve">A la demande </w:t>
      </w:r>
      <w:del w:id="139" w:author="Jérémy Roubin" w:date="2025-10-12T19:04:00Z">
        <w:r w:rsidRPr="00BC364C" w:rsidDel="00B33150">
          <w:rPr>
            <w:rFonts w:ascii="Verdana" w:hAnsi="Verdana"/>
            <w:sz w:val="18"/>
            <w:szCs w:val="18"/>
          </w:rPr>
          <w:delText xml:space="preserve">du département des contrôles </w:delText>
        </w:r>
      </w:del>
      <w:r w:rsidRPr="00BC364C">
        <w:rPr>
          <w:rFonts w:ascii="Verdana" w:hAnsi="Verdana"/>
          <w:sz w:val="18"/>
          <w:szCs w:val="18"/>
        </w:rPr>
        <w:t>de l’AFLD, le titulaire fournit des conseils et/ou opinions sur les substances et méthodes interdites incluses dans le menu d’analyse.</w:t>
      </w:r>
    </w:p>
    <w:p w14:paraId="1EFD4D68" w14:textId="77777777" w:rsidR="002F64EF" w:rsidRPr="00BC364C" w:rsidRDefault="002F64EF" w:rsidP="002F64EF">
      <w:pPr>
        <w:pStyle w:val="Titre31"/>
        <w:numPr>
          <w:ilvl w:val="0"/>
          <w:numId w:val="0"/>
        </w:numPr>
        <w:jc w:val="both"/>
        <w:rPr>
          <w:rFonts w:ascii="Verdana" w:hAnsi="Verdana"/>
          <w:sz w:val="18"/>
          <w:szCs w:val="18"/>
        </w:rPr>
      </w:pPr>
      <w:r w:rsidRPr="00BC364C">
        <w:rPr>
          <w:rFonts w:ascii="Verdana" w:hAnsi="Verdana"/>
          <w:sz w:val="18"/>
          <w:szCs w:val="18"/>
        </w:rPr>
        <w:t>Dans le cadre de la gestion des résultats, l’AFLD peut solliciter, par écrit, du directeur du laboratoire ou d’un agent désigné par lui, un avis technique sur les substances interdites retrouvées dans l’échantillon sanguin ou urinaire. Un avis documenté, comportant, le cas échant, les références scientifiques utiles, est alors établi par le laboratoire et transmis, par courriel, en réponse dans un délai de quinze jours à compter de la demande de l’AFLD émise par courriel.</w:t>
      </w:r>
    </w:p>
    <w:p w14:paraId="768F4BEB" w14:textId="1A52E6DE" w:rsidR="002F64EF" w:rsidRDefault="002F64EF" w:rsidP="002F64EF">
      <w:pPr>
        <w:pStyle w:val="Titre31"/>
        <w:numPr>
          <w:ilvl w:val="0"/>
          <w:numId w:val="0"/>
        </w:numPr>
        <w:jc w:val="both"/>
        <w:rPr>
          <w:rFonts w:ascii="Verdana" w:hAnsi="Verdana"/>
          <w:sz w:val="18"/>
          <w:szCs w:val="18"/>
        </w:rPr>
      </w:pPr>
      <w:r w:rsidRPr="00BC364C">
        <w:rPr>
          <w:rFonts w:ascii="Verdana" w:hAnsi="Verdana"/>
          <w:sz w:val="18"/>
          <w:szCs w:val="18"/>
        </w:rPr>
        <w:t>Dans les mêmes conditions, le laboratoire fournit à l’AFLD, sur sa demande, toute preuve ou témoignage sur un résultat d’analyse ou un rapport produit par le laboratoire y compris sur réquisition de l’autorité judiciaire.</w:t>
      </w:r>
    </w:p>
    <w:p w14:paraId="796F9FBF" w14:textId="693158AD" w:rsidR="006007AE" w:rsidDel="00DE361D" w:rsidRDefault="006007AE" w:rsidP="002F64EF">
      <w:pPr>
        <w:pStyle w:val="Titre31"/>
        <w:numPr>
          <w:ilvl w:val="0"/>
          <w:numId w:val="0"/>
        </w:numPr>
        <w:jc w:val="both"/>
        <w:rPr>
          <w:del w:id="140" w:author="Jean-François ETANCELIN" w:date="2025-10-16T10:21:00Z"/>
          <w:rFonts w:ascii="Verdana" w:hAnsi="Verdana"/>
          <w:sz w:val="18"/>
          <w:szCs w:val="18"/>
        </w:rPr>
      </w:pPr>
    </w:p>
    <w:p w14:paraId="085BF29C" w14:textId="2FFF1E12" w:rsidR="006007AE" w:rsidRPr="00BC364C" w:rsidDel="00DE361D" w:rsidRDefault="006007AE">
      <w:pPr>
        <w:pStyle w:val="Texte"/>
        <w:rPr>
          <w:del w:id="141" w:author="Jean-François ETANCELIN" w:date="2025-10-16T10:21:00Z"/>
          <w:sz w:val="18"/>
          <w:szCs w:val="18"/>
        </w:rPr>
        <w:pPrChange w:id="142" w:author="Jean-François ETANCELIN" w:date="2025-10-16T10:21:00Z">
          <w:pPr>
            <w:pStyle w:val="Titre31"/>
            <w:numPr>
              <w:ilvl w:val="0"/>
              <w:numId w:val="0"/>
            </w:numPr>
            <w:ind w:left="0" w:firstLine="0"/>
            <w:jc w:val="both"/>
          </w:pPr>
        </w:pPrChange>
      </w:pPr>
    </w:p>
    <w:p w14:paraId="0C9E1514" w14:textId="7DA4F30F" w:rsidR="002F64EF" w:rsidRPr="00DE361D" w:rsidRDefault="00006D79">
      <w:pPr>
        <w:pStyle w:val="Texte"/>
        <w:rPr>
          <w:sz w:val="18"/>
          <w:szCs w:val="18"/>
          <w:rPrChange w:id="143" w:author="Jean-François ETANCELIN" w:date="2025-10-16T10:21:00Z">
            <w:rPr>
              <w:rFonts w:ascii="Verdana" w:hAnsi="Verdana"/>
              <w:b/>
              <w:sz w:val="18"/>
              <w:szCs w:val="18"/>
            </w:rPr>
          </w:rPrChange>
        </w:rPr>
        <w:pPrChange w:id="144" w:author="Jean-François ETANCELIN" w:date="2025-10-16T10:21:00Z">
          <w:pPr>
            <w:pStyle w:val="Titre31"/>
            <w:numPr>
              <w:ilvl w:val="0"/>
              <w:numId w:val="0"/>
            </w:numPr>
            <w:ind w:left="0" w:firstLine="0"/>
            <w:outlineLvl w:val="2"/>
          </w:pPr>
        </w:pPrChange>
      </w:pPr>
      <w:r w:rsidRPr="00DE361D">
        <w:rPr>
          <w:sz w:val="18"/>
          <w:szCs w:val="18"/>
          <w:rPrChange w:id="145" w:author="Jean-François ETANCELIN" w:date="2025-10-16T10:21:00Z">
            <w:rPr>
              <w:b/>
              <w:sz w:val="18"/>
              <w:szCs w:val="18"/>
            </w:rPr>
          </w:rPrChange>
        </w:rPr>
        <w:t>3</w:t>
      </w:r>
      <w:bookmarkStart w:id="146" w:name="_Toc86396139"/>
      <w:r w:rsidR="00B544E0" w:rsidRPr="00DE361D">
        <w:rPr>
          <w:sz w:val="18"/>
          <w:szCs w:val="18"/>
          <w:rPrChange w:id="147" w:author="Jean-François ETANCELIN" w:date="2025-10-16T10:21:00Z">
            <w:rPr>
              <w:b/>
              <w:sz w:val="18"/>
              <w:szCs w:val="18"/>
            </w:rPr>
          </w:rPrChange>
        </w:rPr>
        <w:t>.</w:t>
      </w:r>
      <w:r w:rsidR="00203EC8" w:rsidRPr="00DE361D">
        <w:rPr>
          <w:sz w:val="18"/>
          <w:szCs w:val="18"/>
          <w:rPrChange w:id="148" w:author="Jean-François ETANCELIN" w:date="2025-10-16T10:21:00Z">
            <w:rPr>
              <w:b/>
              <w:sz w:val="18"/>
              <w:szCs w:val="18"/>
            </w:rPr>
          </w:rPrChange>
        </w:rPr>
        <w:t>1.</w:t>
      </w:r>
      <w:r w:rsidRPr="00DE361D">
        <w:rPr>
          <w:sz w:val="18"/>
          <w:szCs w:val="18"/>
          <w:rPrChange w:id="149" w:author="Jean-François ETANCELIN" w:date="2025-10-16T10:21:00Z">
            <w:rPr>
              <w:b/>
              <w:sz w:val="18"/>
              <w:szCs w:val="18"/>
            </w:rPr>
          </w:rPrChange>
        </w:rPr>
        <w:t>4</w:t>
      </w:r>
      <w:r w:rsidR="00F9473F" w:rsidRPr="00DE361D">
        <w:rPr>
          <w:sz w:val="18"/>
          <w:szCs w:val="18"/>
          <w:rPrChange w:id="150" w:author="Jean-François ETANCELIN" w:date="2025-10-16T10:21:00Z">
            <w:rPr>
              <w:b/>
              <w:sz w:val="18"/>
              <w:szCs w:val="18"/>
            </w:rPr>
          </w:rPrChange>
        </w:rPr>
        <w:t>.</w:t>
      </w:r>
      <w:r w:rsidR="002F64EF" w:rsidRPr="00DE361D">
        <w:rPr>
          <w:sz w:val="18"/>
          <w:szCs w:val="18"/>
          <w:rPrChange w:id="151" w:author="Jean-François ETANCELIN" w:date="2025-10-16T10:21:00Z">
            <w:rPr>
              <w:b/>
              <w:sz w:val="18"/>
              <w:szCs w:val="18"/>
            </w:rPr>
          </w:rPrChange>
        </w:rPr>
        <w:t xml:space="preserve"> Stockage des échantillons</w:t>
      </w:r>
      <w:bookmarkEnd w:id="146"/>
    </w:p>
    <w:p w14:paraId="3DDC1BF2" w14:textId="77777777" w:rsidR="00F9473F" w:rsidRPr="00BC364C" w:rsidRDefault="00F9473F" w:rsidP="00F9473F">
      <w:pPr>
        <w:jc w:val="both"/>
        <w:rPr>
          <w:rFonts w:ascii="Verdana" w:hAnsi="Verdana"/>
          <w:sz w:val="18"/>
          <w:szCs w:val="18"/>
        </w:rPr>
      </w:pPr>
    </w:p>
    <w:p w14:paraId="1AFB93F9" w14:textId="0F7EB6CB" w:rsidR="007F7793" w:rsidRDefault="007F7793" w:rsidP="002F64EF">
      <w:pPr>
        <w:pStyle w:val="Titre11"/>
        <w:numPr>
          <w:ilvl w:val="0"/>
          <w:numId w:val="0"/>
        </w:numPr>
        <w:jc w:val="both"/>
        <w:rPr>
          <w:rFonts w:ascii="Verdana" w:hAnsi="Verdana"/>
          <w:sz w:val="18"/>
          <w:szCs w:val="18"/>
        </w:rPr>
      </w:pPr>
      <w:r>
        <w:rPr>
          <w:rFonts w:ascii="Verdana" w:hAnsi="Verdana"/>
          <w:sz w:val="18"/>
          <w:szCs w:val="18"/>
        </w:rPr>
        <w:t>Tous l</w:t>
      </w:r>
      <w:r w:rsidR="002F64EF" w:rsidRPr="00BC364C">
        <w:rPr>
          <w:rFonts w:ascii="Verdana" w:hAnsi="Verdana"/>
          <w:sz w:val="18"/>
          <w:szCs w:val="18"/>
        </w:rPr>
        <w:t xml:space="preserve">es échantillons analysés </w:t>
      </w:r>
      <w:r>
        <w:rPr>
          <w:rFonts w:ascii="Verdana" w:hAnsi="Verdana"/>
          <w:sz w:val="18"/>
          <w:szCs w:val="18"/>
        </w:rPr>
        <w:t>dans le cadre du marché</w:t>
      </w:r>
      <w:ins w:id="152" w:author="Adeline Molina" w:date="2025-10-17T10:38:00Z">
        <w:r w:rsidR="003230BC">
          <w:rPr>
            <w:rFonts w:ascii="Verdana" w:hAnsi="Verdana"/>
            <w:sz w:val="18"/>
            <w:szCs w:val="18"/>
          </w:rPr>
          <w:t xml:space="preserve">, à l’exception des prélèvements de sang </w:t>
        </w:r>
        <w:proofErr w:type="spellStart"/>
        <w:r w:rsidR="003230BC">
          <w:rPr>
            <w:rFonts w:ascii="Verdana" w:hAnsi="Verdana"/>
            <w:sz w:val="18"/>
            <w:szCs w:val="18"/>
          </w:rPr>
          <w:t>ABP,</w:t>
        </w:r>
      </w:ins>
      <w:del w:id="153" w:author="Adeline Molina" w:date="2025-10-17T10:38:00Z">
        <w:r w:rsidDel="003230BC">
          <w:rPr>
            <w:rFonts w:ascii="Verdana" w:hAnsi="Verdana"/>
            <w:sz w:val="18"/>
            <w:szCs w:val="18"/>
          </w:rPr>
          <w:delText xml:space="preserve"> </w:delText>
        </w:r>
      </w:del>
      <w:r w:rsidR="002F64EF" w:rsidRPr="00BC364C">
        <w:rPr>
          <w:rFonts w:ascii="Verdana" w:hAnsi="Verdana"/>
          <w:sz w:val="18"/>
          <w:szCs w:val="18"/>
        </w:rPr>
        <w:t>doivent</w:t>
      </w:r>
      <w:proofErr w:type="spellEnd"/>
      <w:r w:rsidR="002F64EF" w:rsidRPr="00BC364C">
        <w:rPr>
          <w:rFonts w:ascii="Verdana" w:hAnsi="Verdana"/>
          <w:sz w:val="18"/>
          <w:szCs w:val="18"/>
        </w:rPr>
        <w:t xml:space="preserve"> être conservés</w:t>
      </w:r>
      <w:r>
        <w:rPr>
          <w:rFonts w:ascii="Verdana" w:hAnsi="Verdana"/>
          <w:sz w:val="18"/>
          <w:szCs w:val="18"/>
        </w:rPr>
        <w:t xml:space="preserve"> jusqu’à 10 ans </w:t>
      </w:r>
      <w:r w:rsidR="002F64EF" w:rsidRPr="00BC364C">
        <w:rPr>
          <w:rFonts w:ascii="Verdana" w:hAnsi="Verdana"/>
          <w:sz w:val="18"/>
          <w:szCs w:val="18"/>
        </w:rPr>
        <w:t xml:space="preserve">par </w:t>
      </w:r>
      <w:r>
        <w:rPr>
          <w:rFonts w:ascii="Verdana" w:hAnsi="Verdana"/>
          <w:sz w:val="18"/>
          <w:szCs w:val="18"/>
        </w:rPr>
        <w:t xml:space="preserve">le </w:t>
      </w:r>
      <w:r w:rsidR="002F64EF" w:rsidRPr="00BC364C">
        <w:rPr>
          <w:rFonts w:ascii="Verdana" w:hAnsi="Verdana"/>
          <w:sz w:val="18"/>
          <w:szCs w:val="18"/>
        </w:rPr>
        <w:t>titulaire.</w:t>
      </w:r>
      <w:r>
        <w:rPr>
          <w:rFonts w:ascii="Verdana" w:hAnsi="Verdana"/>
          <w:sz w:val="18"/>
          <w:szCs w:val="18"/>
        </w:rPr>
        <w:t xml:space="preserve"> Les prix afférents sont compris dans les prix des analyses</w:t>
      </w:r>
      <w:r w:rsidR="00DB15E9">
        <w:rPr>
          <w:rFonts w:ascii="Verdana" w:hAnsi="Verdana"/>
          <w:sz w:val="18"/>
          <w:szCs w:val="18"/>
        </w:rPr>
        <w:t>, sauf pour le stock initial d’échantillons (</w:t>
      </w:r>
      <w:r w:rsidR="00DB15E9" w:rsidRPr="00F9473F">
        <w:rPr>
          <w:rFonts w:ascii="Verdana" w:hAnsi="Verdana"/>
          <w:b/>
          <w:sz w:val="18"/>
          <w:szCs w:val="18"/>
        </w:rPr>
        <w:t>UO</w:t>
      </w:r>
      <w:r w:rsidR="00F30B21" w:rsidRPr="00F9473F">
        <w:rPr>
          <w:rFonts w:ascii="Verdana" w:hAnsi="Verdana"/>
          <w:b/>
          <w:sz w:val="18"/>
          <w:szCs w:val="18"/>
        </w:rPr>
        <w:t>39</w:t>
      </w:r>
      <w:r w:rsidR="00DB15E9" w:rsidRPr="00F9473F">
        <w:rPr>
          <w:rFonts w:ascii="Verdana" w:hAnsi="Verdana"/>
          <w:b/>
          <w:sz w:val="18"/>
          <w:szCs w:val="18"/>
        </w:rPr>
        <w:t xml:space="preserve"> et UO4</w:t>
      </w:r>
      <w:r w:rsidR="00F30B21" w:rsidRPr="00F9473F">
        <w:rPr>
          <w:rFonts w:ascii="Verdana" w:hAnsi="Verdana"/>
          <w:b/>
          <w:sz w:val="18"/>
          <w:szCs w:val="18"/>
        </w:rPr>
        <w:t>0</w:t>
      </w:r>
      <w:r w:rsidR="00DB15E9">
        <w:rPr>
          <w:rFonts w:ascii="Verdana" w:hAnsi="Verdana"/>
          <w:sz w:val="18"/>
          <w:szCs w:val="18"/>
        </w:rPr>
        <w:t>)</w:t>
      </w:r>
      <w:r w:rsidR="00F9473F">
        <w:rPr>
          <w:rFonts w:ascii="Verdana" w:hAnsi="Verdana"/>
          <w:sz w:val="18"/>
          <w:szCs w:val="18"/>
        </w:rPr>
        <w:t>.</w:t>
      </w:r>
    </w:p>
    <w:p w14:paraId="09A467EB" w14:textId="29791539" w:rsidR="002638C4" w:rsidRPr="00BC364C" w:rsidRDefault="002638C4" w:rsidP="002F64EF">
      <w:pPr>
        <w:pStyle w:val="Titre11"/>
        <w:numPr>
          <w:ilvl w:val="0"/>
          <w:numId w:val="0"/>
        </w:numPr>
        <w:jc w:val="both"/>
        <w:rPr>
          <w:rFonts w:ascii="Verdana" w:hAnsi="Verdana"/>
          <w:sz w:val="18"/>
          <w:szCs w:val="18"/>
        </w:rPr>
      </w:pPr>
      <w:r w:rsidRPr="00BC364C">
        <w:rPr>
          <w:rFonts w:ascii="Verdana" w:hAnsi="Verdana"/>
          <w:sz w:val="18"/>
          <w:szCs w:val="18"/>
        </w:rPr>
        <w:t>L</w:t>
      </w:r>
      <w:r w:rsidR="002F64EF" w:rsidRPr="00BC364C">
        <w:rPr>
          <w:rFonts w:ascii="Verdana" w:hAnsi="Verdana"/>
          <w:sz w:val="18"/>
          <w:szCs w:val="18"/>
        </w:rPr>
        <w:t xml:space="preserve">e stockage des échantillons répond aux exigences imposées par le code du sport, notamment </w:t>
      </w:r>
      <w:del w:id="154" w:author="Jérémy Roubin" w:date="2025-10-12T19:05:00Z">
        <w:r w:rsidR="002F64EF" w:rsidRPr="00BC364C" w:rsidDel="00B33150">
          <w:rPr>
            <w:rFonts w:ascii="Verdana" w:hAnsi="Verdana"/>
            <w:sz w:val="18"/>
            <w:szCs w:val="18"/>
          </w:rPr>
          <w:delText xml:space="preserve">son </w:delText>
        </w:r>
      </w:del>
      <w:ins w:id="155" w:author="Jérémy Roubin" w:date="2025-10-12T19:05:00Z">
        <w:r w:rsidR="00B33150">
          <w:rPr>
            <w:rFonts w:ascii="Verdana" w:hAnsi="Verdana"/>
            <w:sz w:val="18"/>
            <w:szCs w:val="18"/>
          </w:rPr>
          <w:t>celles mentionnées par son</w:t>
        </w:r>
        <w:r w:rsidR="00B33150" w:rsidRPr="00BC364C">
          <w:rPr>
            <w:rFonts w:ascii="Verdana" w:hAnsi="Verdana"/>
            <w:sz w:val="18"/>
            <w:szCs w:val="18"/>
          </w:rPr>
          <w:t xml:space="preserve"> </w:t>
        </w:r>
      </w:ins>
      <w:r w:rsidR="002F64EF" w:rsidRPr="00BC364C">
        <w:rPr>
          <w:rFonts w:ascii="Verdana" w:hAnsi="Verdana"/>
          <w:sz w:val="18"/>
          <w:szCs w:val="18"/>
        </w:rPr>
        <w:t xml:space="preserve">article R. 232-66. </w:t>
      </w:r>
    </w:p>
    <w:p w14:paraId="279B6607" w14:textId="517445CF" w:rsidR="002F64EF" w:rsidRPr="00BC364C"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 xml:space="preserve">A titre informatif, l’AFLD précise que la </w:t>
      </w:r>
      <w:r w:rsidRPr="00F30B21">
        <w:rPr>
          <w:rFonts w:ascii="Verdana" w:hAnsi="Verdana"/>
          <w:sz w:val="18"/>
          <w:szCs w:val="18"/>
        </w:rPr>
        <w:t xml:space="preserve">capacité minimale de stockage dont doit disposer le titulaire est de </w:t>
      </w:r>
      <w:r w:rsidR="000E50F8" w:rsidRPr="00F30B21">
        <w:rPr>
          <w:rFonts w:ascii="Verdana" w:hAnsi="Verdana"/>
          <w:sz w:val="18"/>
          <w:szCs w:val="18"/>
        </w:rPr>
        <w:t>70</w:t>
      </w:r>
      <w:r w:rsidR="00F30B21" w:rsidRPr="00F30B21">
        <w:rPr>
          <w:rFonts w:ascii="Verdana" w:hAnsi="Verdana"/>
          <w:sz w:val="18"/>
          <w:szCs w:val="18"/>
        </w:rPr>
        <w:t xml:space="preserve"> </w:t>
      </w:r>
      <w:r w:rsidRPr="00F30B21">
        <w:rPr>
          <w:rFonts w:ascii="Verdana" w:hAnsi="Verdana"/>
          <w:sz w:val="18"/>
          <w:szCs w:val="18"/>
        </w:rPr>
        <w:t>000 échantillons</w:t>
      </w:r>
      <w:r w:rsidR="000E50F8" w:rsidRPr="00F30B21">
        <w:rPr>
          <w:rFonts w:ascii="Verdana" w:hAnsi="Verdana"/>
          <w:sz w:val="18"/>
          <w:szCs w:val="18"/>
        </w:rPr>
        <w:t xml:space="preserve"> pour ses propres besoins</w:t>
      </w:r>
      <w:r w:rsidR="00F9473F">
        <w:rPr>
          <w:rFonts w:ascii="Verdana" w:hAnsi="Verdana"/>
          <w:sz w:val="18"/>
          <w:szCs w:val="18"/>
        </w:rPr>
        <w:t xml:space="preserve"> sur la durée du marché.</w:t>
      </w:r>
    </w:p>
    <w:p w14:paraId="624DDE52" w14:textId="3B724E6F" w:rsidR="00F9473F" w:rsidRPr="00DE361D" w:rsidRDefault="00B544E0">
      <w:pPr>
        <w:pStyle w:val="Texte"/>
        <w:rPr>
          <w:sz w:val="18"/>
          <w:szCs w:val="18"/>
          <w:rPrChange w:id="156" w:author="Jean-François ETANCELIN" w:date="2025-10-16T10:21:00Z">
            <w:rPr>
              <w:rFonts w:ascii="Verdana" w:hAnsi="Verdana"/>
              <w:b/>
              <w:sz w:val="18"/>
              <w:szCs w:val="18"/>
            </w:rPr>
          </w:rPrChange>
        </w:rPr>
        <w:pPrChange w:id="157" w:author="Jean-François ETANCELIN" w:date="2025-10-16T10:21:00Z">
          <w:pPr>
            <w:pStyle w:val="Titre31"/>
            <w:numPr>
              <w:ilvl w:val="0"/>
              <w:numId w:val="0"/>
            </w:numPr>
            <w:ind w:left="0" w:firstLine="0"/>
            <w:outlineLvl w:val="2"/>
          </w:pPr>
        </w:pPrChange>
      </w:pPr>
      <w:r w:rsidRPr="00DE361D">
        <w:rPr>
          <w:sz w:val="18"/>
          <w:szCs w:val="18"/>
          <w:rPrChange w:id="158" w:author="Jean-François ETANCELIN" w:date="2025-10-16T10:21:00Z">
            <w:rPr>
              <w:b/>
              <w:sz w:val="18"/>
              <w:szCs w:val="18"/>
            </w:rPr>
          </w:rPrChange>
        </w:rPr>
        <w:t>3.</w:t>
      </w:r>
      <w:r w:rsidR="00203EC8" w:rsidRPr="00DE361D">
        <w:rPr>
          <w:sz w:val="18"/>
          <w:szCs w:val="18"/>
          <w:rPrChange w:id="159" w:author="Jean-François ETANCELIN" w:date="2025-10-16T10:21:00Z">
            <w:rPr>
              <w:b/>
              <w:sz w:val="18"/>
              <w:szCs w:val="18"/>
            </w:rPr>
          </w:rPrChange>
        </w:rPr>
        <w:t>1.</w:t>
      </w:r>
      <w:r w:rsidR="00DB15E9" w:rsidRPr="00DE361D">
        <w:rPr>
          <w:sz w:val="18"/>
          <w:szCs w:val="18"/>
          <w:rPrChange w:id="160" w:author="Jean-François ETANCELIN" w:date="2025-10-16T10:21:00Z">
            <w:rPr>
              <w:b/>
              <w:sz w:val="18"/>
              <w:szCs w:val="18"/>
            </w:rPr>
          </w:rPrChange>
        </w:rPr>
        <w:t>4</w:t>
      </w:r>
      <w:r w:rsidR="00203EC8" w:rsidRPr="00DE361D">
        <w:rPr>
          <w:sz w:val="18"/>
          <w:szCs w:val="18"/>
          <w:rPrChange w:id="161" w:author="Jean-François ETANCELIN" w:date="2025-10-16T10:21:00Z">
            <w:rPr>
              <w:b/>
              <w:sz w:val="18"/>
              <w:szCs w:val="18"/>
            </w:rPr>
          </w:rPrChange>
        </w:rPr>
        <w:t>.1</w:t>
      </w:r>
      <w:r w:rsidR="006D1C4F" w:rsidRPr="00DE361D">
        <w:rPr>
          <w:sz w:val="18"/>
          <w:szCs w:val="18"/>
          <w:rPrChange w:id="162" w:author="Jean-François ETANCELIN" w:date="2025-10-16T10:21:00Z">
            <w:rPr>
              <w:b/>
              <w:sz w:val="18"/>
              <w:szCs w:val="18"/>
            </w:rPr>
          </w:rPrChange>
        </w:rPr>
        <w:t>.</w:t>
      </w:r>
      <w:r w:rsidR="005C158F" w:rsidRPr="00DE361D">
        <w:rPr>
          <w:sz w:val="18"/>
          <w:szCs w:val="18"/>
          <w:rPrChange w:id="163" w:author="Jean-François ETANCELIN" w:date="2025-10-16T10:21:00Z">
            <w:rPr>
              <w:b/>
              <w:sz w:val="18"/>
              <w:szCs w:val="18"/>
            </w:rPr>
          </w:rPrChange>
        </w:rPr>
        <w:t xml:space="preserve"> </w:t>
      </w:r>
      <w:r w:rsidR="002F64EF" w:rsidRPr="00DE361D">
        <w:rPr>
          <w:sz w:val="18"/>
          <w:szCs w:val="18"/>
          <w:rPrChange w:id="164" w:author="Jean-François ETANCELIN" w:date="2025-10-16T10:21:00Z">
            <w:rPr>
              <w:b/>
              <w:sz w:val="18"/>
              <w:szCs w:val="18"/>
            </w:rPr>
          </w:rPrChange>
        </w:rPr>
        <w:t>Prise en charge du stock d’échantillons AFLD détenu par l</w:t>
      </w:r>
      <w:r w:rsidR="005C158F" w:rsidRPr="00DE361D">
        <w:rPr>
          <w:sz w:val="18"/>
          <w:szCs w:val="18"/>
          <w:rPrChange w:id="165" w:author="Jean-François ETANCELIN" w:date="2025-10-16T10:21:00Z">
            <w:rPr>
              <w:b/>
              <w:sz w:val="18"/>
              <w:szCs w:val="18"/>
            </w:rPr>
          </w:rPrChange>
        </w:rPr>
        <w:t>’actuel titulaire</w:t>
      </w:r>
      <w:r w:rsidR="00F9473F" w:rsidRPr="00DE361D">
        <w:rPr>
          <w:sz w:val="18"/>
          <w:szCs w:val="18"/>
          <w:rPrChange w:id="166" w:author="Jean-François ETANCELIN" w:date="2025-10-16T10:21:00Z">
            <w:rPr>
              <w:b/>
              <w:sz w:val="18"/>
              <w:szCs w:val="18"/>
            </w:rPr>
          </w:rPrChange>
        </w:rPr>
        <w:t xml:space="preserve"> (U039 et UO40)</w:t>
      </w:r>
    </w:p>
    <w:p w14:paraId="60936C91" w14:textId="43089367" w:rsidR="005C158F" w:rsidRPr="00BC364C" w:rsidRDefault="002F64EF" w:rsidP="002F64EF">
      <w:pPr>
        <w:jc w:val="both"/>
        <w:rPr>
          <w:rFonts w:ascii="Verdana" w:hAnsi="Verdana"/>
          <w:sz w:val="18"/>
          <w:szCs w:val="18"/>
        </w:rPr>
      </w:pPr>
      <w:r w:rsidRPr="00BC364C">
        <w:rPr>
          <w:rFonts w:ascii="Verdana" w:hAnsi="Verdana"/>
          <w:sz w:val="18"/>
          <w:szCs w:val="18"/>
        </w:rPr>
        <w:t xml:space="preserve">Les échantillons sanguins et urinaires analysés par le laboratoire </w:t>
      </w:r>
      <w:r w:rsidR="005C158F" w:rsidRPr="00BC364C">
        <w:rPr>
          <w:rFonts w:ascii="Verdana" w:hAnsi="Verdana"/>
          <w:sz w:val="18"/>
          <w:szCs w:val="18"/>
        </w:rPr>
        <w:t xml:space="preserve">antidopage français (LADF) basé à Orsay, au sein du campus de l’Université Paris-Saclay </w:t>
      </w:r>
      <w:r w:rsidRPr="00BC364C">
        <w:rPr>
          <w:rFonts w:ascii="Verdana" w:hAnsi="Verdana"/>
          <w:sz w:val="18"/>
          <w:szCs w:val="18"/>
        </w:rPr>
        <w:t>à la demande de l’AFLD sont actuellement conservés</w:t>
      </w:r>
      <w:r w:rsidR="00E22C25">
        <w:rPr>
          <w:rFonts w:ascii="Verdana" w:hAnsi="Verdana"/>
          <w:sz w:val="18"/>
          <w:szCs w:val="18"/>
        </w:rPr>
        <w:t xml:space="preserve"> </w:t>
      </w:r>
      <w:r w:rsidRPr="00BC364C">
        <w:rPr>
          <w:rFonts w:ascii="Verdana" w:hAnsi="Verdana"/>
          <w:sz w:val="18"/>
          <w:szCs w:val="18"/>
        </w:rPr>
        <w:t>dans les chambres froides du laboratoire</w:t>
      </w:r>
      <w:r w:rsidR="005C158F" w:rsidRPr="00BC364C">
        <w:rPr>
          <w:rFonts w:ascii="Verdana" w:hAnsi="Verdana"/>
          <w:sz w:val="18"/>
          <w:szCs w:val="18"/>
        </w:rPr>
        <w:t>.</w:t>
      </w:r>
    </w:p>
    <w:p w14:paraId="3D1D42FF" w14:textId="77777777" w:rsidR="005C158F" w:rsidRPr="00BC364C" w:rsidRDefault="005C158F" w:rsidP="002F64EF">
      <w:pPr>
        <w:jc w:val="both"/>
        <w:rPr>
          <w:rFonts w:ascii="Verdana" w:hAnsi="Verdana"/>
          <w:sz w:val="18"/>
          <w:szCs w:val="18"/>
        </w:rPr>
      </w:pPr>
    </w:p>
    <w:p w14:paraId="7785BBA2" w14:textId="1875E46E" w:rsidR="002F64EF" w:rsidRPr="00BC364C" w:rsidRDefault="002F64EF" w:rsidP="002F64EF">
      <w:pPr>
        <w:jc w:val="both"/>
        <w:rPr>
          <w:rFonts w:ascii="Verdana" w:hAnsi="Verdana"/>
          <w:sz w:val="18"/>
          <w:szCs w:val="18"/>
        </w:rPr>
      </w:pPr>
      <w:r w:rsidRPr="00BC364C">
        <w:rPr>
          <w:rFonts w:ascii="Verdana" w:hAnsi="Verdana"/>
          <w:sz w:val="18"/>
          <w:szCs w:val="18"/>
        </w:rPr>
        <w:t>Dans le mois suivant la notification du marché, le titulaire devra prendre possession du stock d’échantillons AFLD</w:t>
      </w:r>
      <w:r w:rsidR="00F9473F">
        <w:rPr>
          <w:rFonts w:ascii="Verdana" w:hAnsi="Verdana"/>
          <w:sz w:val="18"/>
          <w:szCs w:val="18"/>
        </w:rPr>
        <w:t xml:space="preserve"> (</w:t>
      </w:r>
      <w:r w:rsidR="00F9473F" w:rsidRPr="00F9473F">
        <w:rPr>
          <w:rFonts w:ascii="Verdana" w:hAnsi="Verdana"/>
          <w:b/>
          <w:sz w:val="18"/>
          <w:szCs w:val="18"/>
        </w:rPr>
        <w:t>UO39</w:t>
      </w:r>
      <w:r w:rsidR="00F9473F">
        <w:rPr>
          <w:rFonts w:ascii="Verdana" w:hAnsi="Verdana"/>
          <w:sz w:val="18"/>
          <w:szCs w:val="18"/>
        </w:rPr>
        <w:t>)</w:t>
      </w:r>
      <w:r w:rsidRPr="00BC364C">
        <w:rPr>
          <w:rFonts w:ascii="Verdana" w:hAnsi="Verdana"/>
          <w:sz w:val="18"/>
          <w:szCs w:val="18"/>
        </w:rPr>
        <w:t>, le transporter, en respectant les conditions de conservation à température négative (congelé) dans ses locaux, et l’y conserver dans les conditions suivantes :</w:t>
      </w:r>
    </w:p>
    <w:p w14:paraId="607C3EF8" w14:textId="77777777" w:rsidR="002F64EF" w:rsidRPr="00BC364C" w:rsidRDefault="002F64EF" w:rsidP="002F64EF">
      <w:pPr>
        <w:jc w:val="both"/>
        <w:rPr>
          <w:rFonts w:ascii="Verdana" w:hAnsi="Verdana"/>
          <w:sz w:val="18"/>
          <w:szCs w:val="18"/>
        </w:rPr>
      </w:pPr>
      <w:r w:rsidRPr="00BC364C">
        <w:rPr>
          <w:rFonts w:ascii="Verdana" w:hAnsi="Verdana"/>
          <w:sz w:val="18"/>
          <w:szCs w:val="18"/>
        </w:rPr>
        <w:t>- enregistrement dans un système informatisé à réception dans les locaux des flacons ;</w:t>
      </w:r>
    </w:p>
    <w:p w14:paraId="19889985" w14:textId="6EC13091" w:rsidR="002F64EF" w:rsidRPr="00BC364C" w:rsidRDefault="002F64EF" w:rsidP="002F64EF">
      <w:pPr>
        <w:jc w:val="both"/>
        <w:rPr>
          <w:rFonts w:ascii="Verdana" w:hAnsi="Verdana"/>
          <w:sz w:val="18"/>
          <w:szCs w:val="18"/>
        </w:rPr>
      </w:pPr>
      <w:r w:rsidRPr="00BC364C">
        <w:rPr>
          <w:rFonts w:ascii="Verdana" w:hAnsi="Verdana"/>
          <w:sz w:val="18"/>
          <w:szCs w:val="18"/>
        </w:rPr>
        <w:t xml:space="preserve">- stockage des flacons unitairement afin d’assurer la sortie unitaire des échantillons pour lesquels une </w:t>
      </w:r>
      <w:proofErr w:type="spellStart"/>
      <w:r w:rsidRPr="00BC364C">
        <w:rPr>
          <w:rFonts w:ascii="Verdana" w:hAnsi="Verdana"/>
          <w:sz w:val="18"/>
          <w:szCs w:val="18"/>
        </w:rPr>
        <w:t>ré-analyse</w:t>
      </w:r>
      <w:proofErr w:type="spellEnd"/>
      <w:r w:rsidRPr="00BC364C">
        <w:rPr>
          <w:rFonts w:ascii="Verdana" w:hAnsi="Verdana"/>
          <w:sz w:val="18"/>
          <w:szCs w:val="18"/>
        </w:rPr>
        <w:t xml:space="preserve"> est demandée par l’AFLD</w:t>
      </w:r>
      <w:r w:rsidR="008D3830">
        <w:rPr>
          <w:rFonts w:ascii="Verdana" w:hAnsi="Verdana"/>
          <w:sz w:val="18"/>
          <w:szCs w:val="18"/>
        </w:rPr>
        <w:t>.</w:t>
      </w:r>
      <w:r w:rsidRPr="00BC364C">
        <w:rPr>
          <w:rFonts w:ascii="Verdana" w:hAnsi="Verdana"/>
          <w:sz w:val="18"/>
          <w:szCs w:val="18"/>
        </w:rPr>
        <w:t> </w:t>
      </w:r>
    </w:p>
    <w:p w14:paraId="13885D83" w14:textId="77777777" w:rsidR="005C158F" w:rsidRPr="00BC364C" w:rsidRDefault="005C158F" w:rsidP="002F64EF">
      <w:pPr>
        <w:jc w:val="both"/>
        <w:rPr>
          <w:rFonts w:ascii="Verdana" w:hAnsi="Verdana"/>
          <w:sz w:val="18"/>
          <w:szCs w:val="18"/>
        </w:rPr>
      </w:pPr>
    </w:p>
    <w:p w14:paraId="28764C99" w14:textId="78590EC3" w:rsidR="002F64EF" w:rsidRPr="00BC364C" w:rsidRDefault="002F64EF" w:rsidP="002F64EF">
      <w:pPr>
        <w:jc w:val="both"/>
        <w:rPr>
          <w:rFonts w:ascii="Verdana" w:hAnsi="Verdana"/>
          <w:sz w:val="18"/>
          <w:szCs w:val="18"/>
        </w:rPr>
      </w:pPr>
      <w:r w:rsidRPr="00BC364C">
        <w:rPr>
          <w:rFonts w:ascii="Verdana" w:hAnsi="Verdana"/>
          <w:sz w:val="18"/>
          <w:szCs w:val="18"/>
        </w:rPr>
        <w:t xml:space="preserve">Le titulaire assure l’entière responsabilité des </w:t>
      </w:r>
      <w:r w:rsidRPr="00F30B21">
        <w:rPr>
          <w:rFonts w:ascii="Verdana" w:hAnsi="Verdana"/>
          <w:sz w:val="18"/>
          <w:szCs w:val="18"/>
        </w:rPr>
        <w:t>échantillons à compter de leur prise en charge (le cas échéant, chargement dans ses véhicules de transport</w:t>
      </w:r>
      <w:r w:rsidR="00666A38">
        <w:rPr>
          <w:rFonts w:ascii="Verdana" w:hAnsi="Verdana"/>
          <w:sz w:val="18"/>
          <w:szCs w:val="18"/>
        </w:rPr>
        <w:t xml:space="preserve"> – </w:t>
      </w:r>
      <w:r w:rsidR="00666A38" w:rsidRPr="00666A38">
        <w:rPr>
          <w:rFonts w:ascii="Verdana" w:hAnsi="Verdana"/>
          <w:b/>
          <w:sz w:val="18"/>
          <w:szCs w:val="18"/>
        </w:rPr>
        <w:t>UO 43 à UO 44</w:t>
      </w:r>
      <w:r w:rsidR="00666A38">
        <w:rPr>
          <w:rFonts w:ascii="Verdana" w:hAnsi="Verdana"/>
          <w:sz w:val="18"/>
          <w:szCs w:val="18"/>
        </w:rPr>
        <w:t>)</w:t>
      </w:r>
      <w:r w:rsidRPr="00F30B21">
        <w:rPr>
          <w:rFonts w:ascii="Verdana" w:hAnsi="Verdana"/>
          <w:sz w:val="18"/>
          <w:szCs w:val="18"/>
        </w:rPr>
        <w:t>. Il doit, à ce titre, être en capacité d’en assurer la traçabilité, la conservation en l’état, dans le respect des</w:t>
      </w:r>
      <w:r w:rsidRPr="00BC364C">
        <w:rPr>
          <w:rFonts w:ascii="Verdana" w:hAnsi="Verdana"/>
          <w:sz w:val="18"/>
          <w:szCs w:val="18"/>
        </w:rPr>
        <w:t xml:space="preserve"> températures prévues</w:t>
      </w:r>
      <w:del w:id="167" w:author="Jérémy Roubin" w:date="2025-10-12T19:06:00Z">
        <w:r w:rsidRPr="00BC364C" w:rsidDel="00B33150">
          <w:rPr>
            <w:rFonts w:ascii="Verdana" w:hAnsi="Verdana"/>
            <w:sz w:val="18"/>
            <w:szCs w:val="18"/>
          </w:rPr>
          <w:delText>,</w:delText>
        </w:r>
      </w:del>
      <w:r w:rsidRPr="00BC364C">
        <w:rPr>
          <w:rFonts w:ascii="Verdana" w:hAnsi="Verdana"/>
          <w:sz w:val="18"/>
          <w:szCs w:val="18"/>
        </w:rPr>
        <w:t xml:space="preserve"> et le stockage dans les conditions stipulées </w:t>
      </w:r>
      <w:r w:rsidRPr="00BC364C">
        <w:rPr>
          <w:rFonts w:ascii="Verdana" w:hAnsi="Verdana"/>
          <w:i/>
          <w:sz w:val="18"/>
          <w:szCs w:val="18"/>
        </w:rPr>
        <w:t>supra</w:t>
      </w:r>
      <w:r w:rsidR="00F9473F">
        <w:rPr>
          <w:rFonts w:ascii="Verdana" w:hAnsi="Verdana"/>
          <w:sz w:val="18"/>
          <w:szCs w:val="18"/>
        </w:rPr>
        <w:t xml:space="preserve"> (</w:t>
      </w:r>
      <w:r w:rsidR="00F9473F" w:rsidRPr="00F9473F">
        <w:rPr>
          <w:rFonts w:ascii="Verdana" w:hAnsi="Verdana"/>
          <w:b/>
          <w:sz w:val="18"/>
          <w:szCs w:val="18"/>
        </w:rPr>
        <w:t>UO40</w:t>
      </w:r>
      <w:r w:rsidR="00F9473F">
        <w:rPr>
          <w:rFonts w:ascii="Verdana" w:hAnsi="Verdana"/>
          <w:sz w:val="18"/>
          <w:szCs w:val="18"/>
        </w:rPr>
        <w:t>).</w:t>
      </w:r>
    </w:p>
    <w:p w14:paraId="62E31BD4" w14:textId="77777777" w:rsidR="005C158F" w:rsidRPr="00BC364C" w:rsidRDefault="005C158F" w:rsidP="002F64EF">
      <w:pPr>
        <w:jc w:val="both"/>
        <w:rPr>
          <w:rFonts w:ascii="Verdana" w:hAnsi="Verdana"/>
          <w:sz w:val="18"/>
          <w:szCs w:val="18"/>
        </w:rPr>
      </w:pPr>
    </w:p>
    <w:p w14:paraId="367C7DD1" w14:textId="04713047" w:rsidR="00DB15E9" w:rsidRPr="00BC364C" w:rsidRDefault="002F64EF" w:rsidP="002F64EF">
      <w:pPr>
        <w:jc w:val="both"/>
        <w:rPr>
          <w:rFonts w:ascii="Verdana" w:hAnsi="Verdana"/>
          <w:sz w:val="18"/>
          <w:szCs w:val="18"/>
        </w:rPr>
      </w:pPr>
      <w:r w:rsidRPr="00BC364C">
        <w:rPr>
          <w:rFonts w:ascii="Verdana" w:hAnsi="Verdana"/>
          <w:sz w:val="18"/>
          <w:szCs w:val="18"/>
        </w:rPr>
        <w:t>Tout manquement à ces obligations entraine l’application des pénalités stipulées dans le CCAP.</w:t>
      </w:r>
    </w:p>
    <w:p w14:paraId="57B985FE" w14:textId="57138794" w:rsidR="005C158F" w:rsidRPr="00BC364C" w:rsidRDefault="005C158F" w:rsidP="002F64EF">
      <w:pPr>
        <w:jc w:val="both"/>
        <w:rPr>
          <w:rFonts w:ascii="Verdana" w:hAnsi="Verdana"/>
          <w:sz w:val="18"/>
          <w:szCs w:val="18"/>
        </w:rPr>
      </w:pPr>
    </w:p>
    <w:p w14:paraId="71CAB942" w14:textId="14EDED37" w:rsidR="002F64EF" w:rsidRPr="00DE361D" w:rsidRDefault="00B544E0">
      <w:pPr>
        <w:pStyle w:val="Texte"/>
        <w:rPr>
          <w:sz w:val="18"/>
          <w:szCs w:val="18"/>
          <w:rPrChange w:id="168" w:author="Jean-François ETANCELIN" w:date="2025-10-16T10:21:00Z">
            <w:rPr>
              <w:rFonts w:ascii="Verdana" w:hAnsi="Verdana"/>
              <w:b/>
              <w:sz w:val="18"/>
              <w:szCs w:val="18"/>
            </w:rPr>
          </w:rPrChange>
        </w:rPr>
        <w:pPrChange w:id="169" w:author="Jean-François ETANCELIN" w:date="2025-10-16T10:21:00Z">
          <w:pPr>
            <w:pStyle w:val="Titre31"/>
            <w:numPr>
              <w:ilvl w:val="0"/>
              <w:numId w:val="0"/>
            </w:numPr>
            <w:ind w:left="0" w:firstLine="0"/>
            <w:outlineLvl w:val="2"/>
          </w:pPr>
        </w:pPrChange>
      </w:pPr>
      <w:r w:rsidRPr="00DE361D">
        <w:rPr>
          <w:sz w:val="18"/>
          <w:szCs w:val="18"/>
          <w:rPrChange w:id="170" w:author="Jean-François ETANCELIN" w:date="2025-10-16T10:21:00Z">
            <w:rPr>
              <w:b/>
              <w:sz w:val="18"/>
              <w:szCs w:val="18"/>
            </w:rPr>
          </w:rPrChange>
        </w:rPr>
        <w:t>3.</w:t>
      </w:r>
      <w:r w:rsidR="008D3830" w:rsidRPr="00DE361D">
        <w:rPr>
          <w:sz w:val="18"/>
          <w:szCs w:val="18"/>
          <w:rPrChange w:id="171" w:author="Jean-François ETANCELIN" w:date="2025-10-16T10:21:00Z">
            <w:rPr>
              <w:b/>
              <w:sz w:val="18"/>
              <w:szCs w:val="18"/>
            </w:rPr>
          </w:rPrChange>
        </w:rPr>
        <w:t>1.</w:t>
      </w:r>
      <w:r w:rsidR="00F9473F" w:rsidRPr="00DE361D">
        <w:rPr>
          <w:sz w:val="18"/>
          <w:szCs w:val="18"/>
          <w:rPrChange w:id="172" w:author="Jean-François ETANCELIN" w:date="2025-10-16T10:21:00Z">
            <w:rPr>
              <w:b/>
              <w:sz w:val="18"/>
              <w:szCs w:val="18"/>
            </w:rPr>
          </w:rPrChange>
        </w:rPr>
        <w:t>4</w:t>
      </w:r>
      <w:r w:rsidR="008D3830" w:rsidRPr="00DE361D">
        <w:rPr>
          <w:sz w:val="18"/>
          <w:szCs w:val="18"/>
          <w:rPrChange w:id="173" w:author="Jean-François ETANCELIN" w:date="2025-10-16T10:21:00Z">
            <w:rPr>
              <w:b/>
              <w:sz w:val="18"/>
              <w:szCs w:val="18"/>
            </w:rPr>
          </w:rPrChange>
        </w:rPr>
        <w:t>.2</w:t>
      </w:r>
      <w:r w:rsidR="006D1C4F" w:rsidRPr="00DE361D">
        <w:rPr>
          <w:sz w:val="18"/>
          <w:szCs w:val="18"/>
          <w:rPrChange w:id="174" w:author="Jean-François ETANCELIN" w:date="2025-10-16T10:21:00Z">
            <w:rPr>
              <w:b/>
              <w:sz w:val="18"/>
              <w:szCs w:val="18"/>
            </w:rPr>
          </w:rPrChange>
        </w:rPr>
        <w:t>.</w:t>
      </w:r>
      <w:r w:rsidR="00B14613" w:rsidRPr="00DE361D">
        <w:rPr>
          <w:sz w:val="18"/>
          <w:szCs w:val="18"/>
          <w:rPrChange w:id="175" w:author="Jean-François ETANCELIN" w:date="2025-10-16T10:21:00Z">
            <w:rPr>
              <w:b/>
              <w:sz w:val="18"/>
              <w:szCs w:val="18"/>
            </w:rPr>
          </w:rPrChange>
        </w:rPr>
        <w:t xml:space="preserve"> </w:t>
      </w:r>
      <w:r w:rsidR="002F64EF" w:rsidRPr="00DE361D">
        <w:rPr>
          <w:sz w:val="18"/>
          <w:szCs w:val="18"/>
          <w:rPrChange w:id="176" w:author="Jean-François ETANCELIN" w:date="2025-10-16T10:21:00Z">
            <w:rPr>
              <w:b/>
              <w:sz w:val="18"/>
              <w:szCs w:val="18"/>
            </w:rPr>
          </w:rPrChange>
        </w:rPr>
        <w:t xml:space="preserve">Prestation de stockage </w:t>
      </w:r>
      <w:r w:rsidR="00DB15E9" w:rsidRPr="00DE361D">
        <w:rPr>
          <w:sz w:val="18"/>
          <w:szCs w:val="18"/>
          <w:rPrChange w:id="177" w:author="Jean-François ETANCELIN" w:date="2025-10-16T10:21:00Z">
            <w:rPr>
              <w:b/>
              <w:sz w:val="18"/>
              <w:szCs w:val="18"/>
            </w:rPr>
          </w:rPrChange>
        </w:rPr>
        <w:t xml:space="preserve">des échantillons analysés dans le cadre du marché </w:t>
      </w:r>
    </w:p>
    <w:p w14:paraId="09320C25" w14:textId="79280693" w:rsidR="002F64EF" w:rsidRPr="00BC364C" w:rsidRDefault="002F64EF" w:rsidP="002F64EF">
      <w:pPr>
        <w:jc w:val="both"/>
        <w:rPr>
          <w:rFonts w:ascii="Verdana" w:hAnsi="Verdana"/>
          <w:sz w:val="18"/>
          <w:szCs w:val="18"/>
        </w:rPr>
      </w:pPr>
      <w:r w:rsidRPr="00BC364C">
        <w:rPr>
          <w:rFonts w:ascii="Verdana" w:hAnsi="Verdana"/>
          <w:sz w:val="18"/>
          <w:szCs w:val="18"/>
        </w:rPr>
        <w:t>Le titulaire enregistre à réception dans ses locaux, un à un, les échantillons urinaires et sanguins</w:t>
      </w:r>
      <w:r w:rsidR="00F9473F">
        <w:rPr>
          <w:rFonts w:ascii="Verdana" w:hAnsi="Verdana"/>
          <w:sz w:val="18"/>
          <w:szCs w:val="18"/>
        </w:rPr>
        <w:t xml:space="preserve"> </w:t>
      </w:r>
      <w:r w:rsidRPr="00BC364C">
        <w:rPr>
          <w:rFonts w:ascii="Verdana" w:hAnsi="Verdana"/>
          <w:sz w:val="18"/>
          <w:szCs w:val="18"/>
        </w:rPr>
        <w:t>reçus dans un système informatique capable d’indiquer le lieu de stockage de chaque échantillon et d’en faciliter la sortie de stock momentanée ou définitive.</w:t>
      </w:r>
    </w:p>
    <w:p w14:paraId="7406FA5E" w14:textId="77777777" w:rsidR="00B14613" w:rsidRPr="00BC364C" w:rsidRDefault="00B14613" w:rsidP="002F64EF">
      <w:pPr>
        <w:jc w:val="both"/>
        <w:rPr>
          <w:rFonts w:ascii="Verdana" w:hAnsi="Verdana"/>
          <w:sz w:val="18"/>
          <w:szCs w:val="18"/>
        </w:rPr>
      </w:pPr>
    </w:p>
    <w:p w14:paraId="6008A1F5" w14:textId="22C2E611" w:rsidR="002F64EF" w:rsidRPr="00F30B21" w:rsidRDefault="002F64EF" w:rsidP="002F64EF">
      <w:pPr>
        <w:jc w:val="both"/>
        <w:rPr>
          <w:rFonts w:ascii="Verdana" w:hAnsi="Verdana"/>
          <w:sz w:val="18"/>
          <w:szCs w:val="18"/>
        </w:rPr>
      </w:pPr>
      <w:r w:rsidRPr="00BC364C">
        <w:rPr>
          <w:rFonts w:ascii="Verdana" w:hAnsi="Verdana"/>
          <w:sz w:val="18"/>
          <w:szCs w:val="18"/>
        </w:rPr>
        <w:t xml:space="preserve">L’état informatique listant </w:t>
      </w:r>
      <w:r w:rsidRPr="00F30B21">
        <w:rPr>
          <w:rFonts w:ascii="Verdana" w:hAnsi="Verdana"/>
          <w:sz w:val="18"/>
          <w:szCs w:val="18"/>
        </w:rPr>
        <w:t xml:space="preserve">exhaustivement les échantillons stockés est transmis </w:t>
      </w:r>
      <w:del w:id="178" w:author="Adeline Molina" w:date="2025-10-17T10:40:00Z">
        <w:r w:rsidRPr="00F30B21" w:rsidDel="003230BC">
          <w:rPr>
            <w:rFonts w:ascii="Verdana" w:hAnsi="Verdana"/>
            <w:sz w:val="18"/>
            <w:szCs w:val="18"/>
          </w:rPr>
          <w:delText xml:space="preserve">mensuellement </w:delText>
        </w:r>
      </w:del>
      <w:ins w:id="179" w:author="Adeline Molina" w:date="2025-10-17T10:40:00Z">
        <w:r w:rsidR="003230BC">
          <w:rPr>
            <w:rFonts w:ascii="Verdana" w:hAnsi="Verdana"/>
            <w:sz w:val="18"/>
            <w:szCs w:val="18"/>
          </w:rPr>
          <w:t>sur demande</w:t>
        </w:r>
        <w:r w:rsidR="003230BC" w:rsidRPr="00F30B21">
          <w:rPr>
            <w:rFonts w:ascii="Verdana" w:hAnsi="Verdana"/>
            <w:sz w:val="18"/>
            <w:szCs w:val="18"/>
          </w:rPr>
          <w:t xml:space="preserve"> </w:t>
        </w:r>
      </w:ins>
      <w:r w:rsidRPr="00F30B21">
        <w:rPr>
          <w:rFonts w:ascii="Verdana" w:hAnsi="Verdana"/>
          <w:sz w:val="18"/>
          <w:szCs w:val="18"/>
        </w:rPr>
        <w:t xml:space="preserve">à l’AFLD </w:t>
      </w:r>
      <w:del w:id="180" w:author="Jérémy Roubin" w:date="2025-10-12T19:06:00Z">
        <w:r w:rsidR="00F30B21" w:rsidRPr="00F30B21" w:rsidDel="00B33150">
          <w:rPr>
            <w:rFonts w:ascii="Verdana" w:hAnsi="Verdana"/>
            <w:sz w:val="18"/>
            <w:szCs w:val="18"/>
          </w:rPr>
          <w:delText xml:space="preserve">au </w:delText>
        </w:r>
      </w:del>
      <w:ins w:id="181" w:author="Jérémy Roubin" w:date="2025-10-12T19:06:00Z">
        <w:r w:rsidR="00B33150">
          <w:rPr>
            <w:rFonts w:ascii="Verdana" w:hAnsi="Verdana"/>
            <w:sz w:val="18"/>
            <w:szCs w:val="18"/>
          </w:rPr>
          <w:t>à l’adresse de</w:t>
        </w:r>
        <w:r w:rsidR="00B33150" w:rsidRPr="00F30B21">
          <w:rPr>
            <w:rFonts w:ascii="Verdana" w:hAnsi="Verdana"/>
            <w:sz w:val="18"/>
            <w:szCs w:val="18"/>
          </w:rPr>
          <w:t xml:space="preserve"> </w:t>
        </w:r>
      </w:ins>
      <w:r w:rsidR="00F30B21" w:rsidRPr="00F30B21">
        <w:rPr>
          <w:rFonts w:ascii="Verdana" w:hAnsi="Verdana"/>
          <w:sz w:val="18"/>
          <w:szCs w:val="18"/>
        </w:rPr>
        <w:t xml:space="preserve">courriel </w:t>
      </w:r>
      <w:del w:id="182" w:author="Jérémy Roubin" w:date="2025-10-12T19:06:00Z">
        <w:r w:rsidR="00F30B21" w:rsidRPr="00F30B21" w:rsidDel="00B33150">
          <w:rPr>
            <w:rFonts w:ascii="Verdana" w:hAnsi="Verdana"/>
            <w:sz w:val="18"/>
            <w:szCs w:val="18"/>
          </w:rPr>
          <w:delText xml:space="preserve">donné </w:delText>
        </w:r>
      </w:del>
      <w:ins w:id="183" w:author="Jérémy Roubin" w:date="2025-10-12T19:06:00Z">
        <w:r w:rsidR="00B33150">
          <w:rPr>
            <w:rFonts w:ascii="Verdana" w:hAnsi="Verdana"/>
            <w:sz w:val="18"/>
            <w:szCs w:val="18"/>
          </w:rPr>
          <w:t>indiquée</w:t>
        </w:r>
        <w:r w:rsidR="00B33150" w:rsidRPr="00F30B21">
          <w:rPr>
            <w:rFonts w:ascii="Verdana" w:hAnsi="Verdana"/>
            <w:sz w:val="18"/>
            <w:szCs w:val="18"/>
          </w:rPr>
          <w:t xml:space="preserve"> </w:t>
        </w:r>
      </w:ins>
      <w:r w:rsidR="00F30B21" w:rsidRPr="00F30B21">
        <w:rPr>
          <w:rFonts w:ascii="Verdana" w:hAnsi="Verdana"/>
          <w:sz w:val="18"/>
          <w:szCs w:val="18"/>
        </w:rPr>
        <w:t>au titulaire au commencement du marché.</w:t>
      </w:r>
      <w:r w:rsidRPr="00F30B21">
        <w:rPr>
          <w:rFonts w:ascii="Verdana" w:hAnsi="Verdana"/>
          <w:sz w:val="18"/>
          <w:szCs w:val="18"/>
        </w:rPr>
        <w:t xml:space="preserve"> Le service fait est ainsi établi par l’AFLD au regard de cette liste.</w:t>
      </w:r>
    </w:p>
    <w:p w14:paraId="463A2EE3" w14:textId="77777777" w:rsidR="002F64EF" w:rsidRPr="00F30B21" w:rsidRDefault="002F64EF" w:rsidP="002F64EF">
      <w:pPr>
        <w:jc w:val="both"/>
        <w:rPr>
          <w:rFonts w:ascii="Verdana" w:hAnsi="Verdana"/>
          <w:sz w:val="18"/>
          <w:szCs w:val="18"/>
        </w:rPr>
      </w:pPr>
      <w:r w:rsidRPr="00F30B21">
        <w:rPr>
          <w:rFonts w:ascii="Verdana" w:hAnsi="Verdana"/>
          <w:sz w:val="18"/>
          <w:szCs w:val="18"/>
        </w:rPr>
        <w:t xml:space="preserve">Les échantillons urinaires et sanguins sont stockés dans des conditions répondant aux exigences précisées </w:t>
      </w:r>
      <w:r w:rsidRPr="00F30B21">
        <w:rPr>
          <w:rFonts w:ascii="Verdana" w:hAnsi="Verdana"/>
          <w:i/>
          <w:sz w:val="18"/>
          <w:szCs w:val="18"/>
        </w:rPr>
        <w:t>supra</w:t>
      </w:r>
      <w:r w:rsidRPr="00F30B21">
        <w:rPr>
          <w:rFonts w:ascii="Verdana" w:hAnsi="Verdana"/>
          <w:sz w:val="18"/>
          <w:szCs w:val="18"/>
        </w:rPr>
        <w:t>.</w:t>
      </w:r>
    </w:p>
    <w:p w14:paraId="4125901C" w14:textId="5450B6E8" w:rsidR="002F64EF" w:rsidRPr="00BC364C" w:rsidRDefault="002F64EF" w:rsidP="002F64EF">
      <w:pPr>
        <w:jc w:val="both"/>
        <w:rPr>
          <w:rFonts w:ascii="Verdana" w:hAnsi="Verdana"/>
          <w:sz w:val="18"/>
          <w:szCs w:val="18"/>
        </w:rPr>
      </w:pPr>
      <w:r w:rsidRPr="00F30B21">
        <w:rPr>
          <w:rFonts w:ascii="Verdana" w:hAnsi="Verdana"/>
          <w:sz w:val="18"/>
          <w:szCs w:val="18"/>
        </w:rPr>
        <w:t xml:space="preserve">La durée du stockage varie de </w:t>
      </w:r>
      <w:commentRangeStart w:id="184"/>
      <w:r w:rsidRPr="00F30B21">
        <w:rPr>
          <w:rFonts w:ascii="Verdana" w:hAnsi="Verdana"/>
          <w:sz w:val="18"/>
          <w:szCs w:val="18"/>
        </w:rPr>
        <w:t>1 à 48 mois</w:t>
      </w:r>
      <w:commentRangeEnd w:id="184"/>
      <w:r w:rsidR="003230BC">
        <w:rPr>
          <w:rStyle w:val="Marquedecommentaire"/>
          <w:rFonts w:ascii="Verdana" w:eastAsia="Times New Roman" w:hAnsi="Verdana"/>
          <w:bdr w:val="none" w:sz="0" w:space="0" w:color="auto"/>
          <w:lang w:eastAsia="ja-JP"/>
        </w:rPr>
        <w:commentReference w:id="184"/>
      </w:r>
      <w:r w:rsidR="00F30B21" w:rsidRPr="00F30B21">
        <w:rPr>
          <w:rFonts w:ascii="Verdana" w:hAnsi="Verdana"/>
          <w:sz w:val="18"/>
          <w:szCs w:val="18"/>
        </w:rPr>
        <w:t xml:space="preserve">, selon la </w:t>
      </w:r>
      <w:r w:rsidRPr="00F30B21">
        <w:rPr>
          <w:rFonts w:ascii="Verdana" w:hAnsi="Verdana"/>
          <w:sz w:val="18"/>
          <w:szCs w:val="18"/>
        </w:rPr>
        <w:t>durée du marché.</w:t>
      </w:r>
    </w:p>
    <w:p w14:paraId="6EA1EF17" w14:textId="1919C97E" w:rsidR="006D1C4F" w:rsidRPr="00BC364C" w:rsidDel="00DE361D" w:rsidRDefault="006D1C4F">
      <w:pPr>
        <w:pStyle w:val="Texte"/>
        <w:rPr>
          <w:del w:id="185" w:author="Jean-François ETANCELIN" w:date="2025-10-16T10:22:00Z"/>
          <w:sz w:val="18"/>
          <w:szCs w:val="18"/>
        </w:rPr>
        <w:pPrChange w:id="186" w:author="Jean-François ETANCELIN" w:date="2025-10-16T10:22:00Z">
          <w:pPr>
            <w:jc w:val="both"/>
          </w:pPr>
        </w:pPrChange>
      </w:pPr>
    </w:p>
    <w:p w14:paraId="59164D40" w14:textId="0DF069D8" w:rsidR="002F64EF" w:rsidRPr="00DE361D" w:rsidRDefault="00B544E0">
      <w:pPr>
        <w:pStyle w:val="Texte"/>
        <w:rPr>
          <w:sz w:val="18"/>
          <w:szCs w:val="18"/>
          <w:rPrChange w:id="187" w:author="Jean-François ETANCELIN" w:date="2025-10-16T10:22:00Z">
            <w:rPr>
              <w:rFonts w:ascii="Verdana" w:hAnsi="Verdana"/>
              <w:b/>
              <w:sz w:val="18"/>
              <w:szCs w:val="18"/>
            </w:rPr>
          </w:rPrChange>
        </w:rPr>
        <w:pPrChange w:id="188" w:author="Jean-François ETANCELIN" w:date="2025-10-16T10:22:00Z">
          <w:pPr>
            <w:pStyle w:val="Titre31"/>
            <w:numPr>
              <w:ilvl w:val="0"/>
              <w:numId w:val="0"/>
            </w:numPr>
            <w:ind w:left="0" w:firstLine="0"/>
            <w:outlineLvl w:val="2"/>
          </w:pPr>
        </w:pPrChange>
      </w:pPr>
      <w:r w:rsidRPr="00DE361D">
        <w:rPr>
          <w:sz w:val="18"/>
          <w:szCs w:val="18"/>
          <w:rPrChange w:id="189" w:author="Jean-François ETANCELIN" w:date="2025-10-16T10:22:00Z">
            <w:rPr>
              <w:b/>
              <w:sz w:val="18"/>
              <w:szCs w:val="18"/>
            </w:rPr>
          </w:rPrChange>
        </w:rPr>
        <w:t>3.</w:t>
      </w:r>
      <w:r w:rsidR="008D3830" w:rsidRPr="00DE361D">
        <w:rPr>
          <w:sz w:val="18"/>
          <w:szCs w:val="18"/>
          <w:rPrChange w:id="190" w:author="Jean-François ETANCELIN" w:date="2025-10-16T10:22:00Z">
            <w:rPr>
              <w:b/>
              <w:sz w:val="18"/>
              <w:szCs w:val="18"/>
            </w:rPr>
          </w:rPrChange>
        </w:rPr>
        <w:t>1.</w:t>
      </w:r>
      <w:r w:rsidR="00F9473F" w:rsidRPr="00DE361D">
        <w:rPr>
          <w:sz w:val="18"/>
          <w:szCs w:val="18"/>
          <w:rPrChange w:id="191" w:author="Jean-François ETANCELIN" w:date="2025-10-16T10:22:00Z">
            <w:rPr>
              <w:b/>
              <w:sz w:val="18"/>
              <w:szCs w:val="18"/>
            </w:rPr>
          </w:rPrChange>
        </w:rPr>
        <w:t>4</w:t>
      </w:r>
      <w:r w:rsidR="008D3830" w:rsidRPr="00DE361D">
        <w:rPr>
          <w:sz w:val="18"/>
          <w:szCs w:val="18"/>
          <w:rPrChange w:id="192" w:author="Jean-François ETANCELIN" w:date="2025-10-16T10:22:00Z">
            <w:rPr>
              <w:b/>
              <w:sz w:val="18"/>
              <w:szCs w:val="18"/>
            </w:rPr>
          </w:rPrChange>
        </w:rPr>
        <w:t>.3</w:t>
      </w:r>
      <w:r w:rsidR="00F9473F" w:rsidRPr="00DE361D">
        <w:rPr>
          <w:sz w:val="18"/>
          <w:szCs w:val="18"/>
          <w:rPrChange w:id="193" w:author="Jean-François ETANCELIN" w:date="2025-10-16T10:22:00Z">
            <w:rPr>
              <w:b/>
              <w:sz w:val="18"/>
              <w:szCs w:val="18"/>
            </w:rPr>
          </w:rPrChange>
        </w:rPr>
        <w:t>.</w:t>
      </w:r>
      <w:r w:rsidR="006D1C4F" w:rsidRPr="00DE361D">
        <w:rPr>
          <w:sz w:val="18"/>
          <w:szCs w:val="18"/>
          <w:rPrChange w:id="194" w:author="Jean-François ETANCELIN" w:date="2025-10-16T10:22:00Z">
            <w:rPr>
              <w:b/>
              <w:sz w:val="18"/>
              <w:szCs w:val="18"/>
            </w:rPr>
          </w:rPrChange>
        </w:rPr>
        <w:t xml:space="preserve"> </w:t>
      </w:r>
      <w:r w:rsidR="002F64EF" w:rsidRPr="00DE361D">
        <w:rPr>
          <w:sz w:val="18"/>
          <w:szCs w:val="18"/>
          <w:rPrChange w:id="195" w:author="Jean-François ETANCELIN" w:date="2025-10-16T10:22:00Z">
            <w:rPr>
              <w:b/>
              <w:sz w:val="18"/>
              <w:szCs w:val="18"/>
            </w:rPr>
          </w:rPrChange>
        </w:rPr>
        <w:t xml:space="preserve">Prestation unitaire de destruction (UO </w:t>
      </w:r>
      <w:r w:rsidR="00DB15E9" w:rsidRPr="00DE361D">
        <w:rPr>
          <w:sz w:val="18"/>
          <w:szCs w:val="18"/>
          <w:rPrChange w:id="196" w:author="Jean-François ETANCELIN" w:date="2025-10-16T10:22:00Z">
            <w:rPr>
              <w:b/>
              <w:sz w:val="18"/>
              <w:szCs w:val="18"/>
            </w:rPr>
          </w:rPrChange>
        </w:rPr>
        <w:t>4</w:t>
      </w:r>
      <w:r w:rsidR="00F30B21" w:rsidRPr="00DE361D">
        <w:rPr>
          <w:sz w:val="18"/>
          <w:szCs w:val="18"/>
          <w:rPrChange w:id="197" w:author="Jean-François ETANCELIN" w:date="2025-10-16T10:22:00Z">
            <w:rPr>
              <w:b/>
              <w:sz w:val="18"/>
              <w:szCs w:val="18"/>
            </w:rPr>
          </w:rPrChange>
        </w:rPr>
        <w:t>1</w:t>
      </w:r>
      <w:r w:rsidR="002F64EF" w:rsidRPr="00DE361D">
        <w:rPr>
          <w:sz w:val="18"/>
          <w:szCs w:val="18"/>
          <w:rPrChange w:id="198" w:author="Jean-François ETANCELIN" w:date="2025-10-16T10:22:00Z">
            <w:rPr>
              <w:b/>
              <w:sz w:val="18"/>
              <w:szCs w:val="18"/>
            </w:rPr>
          </w:rPrChange>
        </w:rPr>
        <w:t xml:space="preserve"> et </w:t>
      </w:r>
      <w:r w:rsidR="00DB15E9" w:rsidRPr="00DE361D">
        <w:rPr>
          <w:sz w:val="18"/>
          <w:szCs w:val="18"/>
          <w:rPrChange w:id="199" w:author="Jean-François ETANCELIN" w:date="2025-10-16T10:22:00Z">
            <w:rPr>
              <w:b/>
              <w:sz w:val="18"/>
              <w:szCs w:val="18"/>
            </w:rPr>
          </w:rPrChange>
        </w:rPr>
        <w:t>4</w:t>
      </w:r>
      <w:r w:rsidR="00F30B21" w:rsidRPr="00DE361D">
        <w:rPr>
          <w:sz w:val="18"/>
          <w:szCs w:val="18"/>
          <w:rPrChange w:id="200" w:author="Jean-François ETANCELIN" w:date="2025-10-16T10:22:00Z">
            <w:rPr>
              <w:b/>
              <w:sz w:val="18"/>
              <w:szCs w:val="18"/>
            </w:rPr>
          </w:rPrChange>
        </w:rPr>
        <w:t>2</w:t>
      </w:r>
      <w:r w:rsidR="002F64EF" w:rsidRPr="00DE361D">
        <w:rPr>
          <w:sz w:val="18"/>
          <w:szCs w:val="18"/>
          <w:rPrChange w:id="201" w:author="Jean-François ETANCELIN" w:date="2025-10-16T10:22:00Z">
            <w:rPr>
              <w:b/>
              <w:sz w:val="18"/>
              <w:szCs w:val="18"/>
            </w:rPr>
          </w:rPrChange>
        </w:rPr>
        <w:t>)</w:t>
      </w:r>
    </w:p>
    <w:p w14:paraId="479E6A3D" w14:textId="4D169E5A" w:rsidR="002F64EF" w:rsidRPr="00BC364C" w:rsidRDefault="002F64EF" w:rsidP="002F64EF">
      <w:pPr>
        <w:pStyle w:val="NormalWeb"/>
        <w:spacing w:before="0" w:beforeAutospacing="0" w:after="0" w:afterAutospacing="0"/>
        <w:jc w:val="both"/>
        <w:rPr>
          <w:rFonts w:ascii="Verdana" w:eastAsiaTheme="minorHAnsi" w:hAnsi="Verdana" w:cstheme="minorBidi"/>
          <w:sz w:val="18"/>
          <w:szCs w:val="18"/>
          <w:lang w:eastAsia="en-US"/>
        </w:rPr>
      </w:pPr>
      <w:del w:id="202" w:author="Jérémy Roubin" w:date="2025-10-12T19:07:00Z">
        <w:r w:rsidRPr="00BC364C" w:rsidDel="00B33150">
          <w:rPr>
            <w:rFonts w:ascii="Verdana" w:eastAsiaTheme="minorHAnsi" w:hAnsi="Verdana" w:cstheme="minorBidi" w:hint="cs"/>
            <w:sz w:val="18"/>
            <w:szCs w:val="18"/>
            <w:lang w:eastAsia="en-US"/>
          </w:rPr>
          <w:delText> </w:delText>
        </w:r>
      </w:del>
      <w:r w:rsidRPr="00BC364C">
        <w:rPr>
          <w:rFonts w:ascii="Verdana" w:eastAsiaTheme="minorHAnsi" w:hAnsi="Verdana" w:cstheme="minorBidi"/>
          <w:sz w:val="18"/>
          <w:szCs w:val="18"/>
          <w:lang w:eastAsia="en-US"/>
        </w:rPr>
        <w:t xml:space="preserve">Le titulaire assure </w:t>
      </w:r>
      <w:r w:rsidRPr="00BC364C">
        <w:rPr>
          <w:rFonts w:ascii="Verdana" w:eastAsiaTheme="minorHAnsi" w:hAnsi="Verdana" w:cstheme="minorBidi" w:hint="cs"/>
          <w:sz w:val="18"/>
          <w:szCs w:val="18"/>
          <w:lang w:eastAsia="en-US"/>
        </w:rPr>
        <w:t>é</w:t>
      </w:r>
      <w:r w:rsidRPr="00BC364C">
        <w:rPr>
          <w:rFonts w:ascii="Verdana" w:eastAsiaTheme="minorHAnsi" w:hAnsi="Verdana" w:cstheme="minorBidi"/>
          <w:sz w:val="18"/>
          <w:szCs w:val="18"/>
          <w:lang w:eastAsia="en-US"/>
        </w:rPr>
        <w:t xml:space="preserve">galement, </w:t>
      </w:r>
      <w:r w:rsidRPr="00BC364C">
        <w:rPr>
          <w:rFonts w:ascii="Verdana" w:eastAsiaTheme="minorHAnsi" w:hAnsi="Verdana" w:cstheme="minorBidi" w:hint="cs"/>
          <w:sz w:val="18"/>
          <w:szCs w:val="18"/>
          <w:lang w:eastAsia="en-US"/>
        </w:rPr>
        <w:t>à</w:t>
      </w:r>
      <w:r w:rsidRPr="00BC364C">
        <w:rPr>
          <w:rFonts w:ascii="Verdana" w:eastAsiaTheme="minorHAnsi" w:hAnsi="Verdana" w:cstheme="minorBidi"/>
          <w:sz w:val="18"/>
          <w:szCs w:val="18"/>
          <w:lang w:eastAsia="en-US"/>
        </w:rPr>
        <w:t xml:space="preserve"> la demande de l</w:t>
      </w:r>
      <w:r w:rsidRPr="00BC364C">
        <w:rPr>
          <w:rFonts w:ascii="Verdana" w:eastAsiaTheme="minorHAnsi" w:hAnsi="Verdana" w:cstheme="minorBidi" w:hint="cs"/>
          <w:sz w:val="18"/>
          <w:szCs w:val="18"/>
          <w:lang w:eastAsia="en-US"/>
        </w:rPr>
        <w:t>’</w:t>
      </w:r>
      <w:r w:rsidRPr="00BC364C">
        <w:rPr>
          <w:rFonts w:ascii="Verdana" w:eastAsiaTheme="minorHAnsi" w:hAnsi="Verdana" w:cstheme="minorBidi"/>
          <w:sz w:val="18"/>
          <w:szCs w:val="18"/>
          <w:lang w:eastAsia="en-US"/>
        </w:rPr>
        <w:t xml:space="preserve">AFLD, la destruction des </w:t>
      </w:r>
      <w:r w:rsidRPr="00BC364C">
        <w:rPr>
          <w:rFonts w:ascii="Verdana" w:eastAsiaTheme="minorHAnsi" w:hAnsi="Verdana" w:cstheme="minorBidi" w:hint="cs"/>
          <w:sz w:val="18"/>
          <w:szCs w:val="18"/>
          <w:lang w:eastAsia="en-US"/>
        </w:rPr>
        <w:t>é</w:t>
      </w:r>
      <w:r w:rsidRPr="00BC364C">
        <w:rPr>
          <w:rFonts w:ascii="Verdana" w:eastAsiaTheme="minorHAnsi" w:hAnsi="Verdana" w:cstheme="minorBidi"/>
          <w:sz w:val="18"/>
          <w:szCs w:val="18"/>
          <w:lang w:eastAsia="en-US"/>
        </w:rPr>
        <w:t>chantillons</w:t>
      </w:r>
      <w:r w:rsidR="00F30B21">
        <w:rPr>
          <w:rFonts w:ascii="Verdana" w:eastAsiaTheme="minorHAnsi" w:hAnsi="Verdana" w:cstheme="minorBidi"/>
          <w:sz w:val="18"/>
          <w:szCs w:val="18"/>
          <w:lang w:eastAsia="en-US"/>
        </w:rPr>
        <w:t>.</w:t>
      </w:r>
      <w:r w:rsidRPr="00BC364C">
        <w:rPr>
          <w:rFonts w:ascii="Verdana" w:eastAsiaTheme="minorHAnsi" w:hAnsi="Verdana" w:cstheme="minorBidi"/>
          <w:sz w:val="18"/>
          <w:szCs w:val="18"/>
          <w:lang w:eastAsia="en-US"/>
        </w:rPr>
        <w:t xml:space="preserve"> </w:t>
      </w:r>
    </w:p>
    <w:p w14:paraId="235E85C5" w14:textId="77777777" w:rsidR="002F64EF" w:rsidRPr="00BC364C" w:rsidRDefault="002F64EF" w:rsidP="002F64EF">
      <w:pPr>
        <w:pStyle w:val="NormalWeb"/>
        <w:spacing w:before="0" w:beforeAutospacing="0" w:after="0" w:afterAutospacing="0"/>
        <w:jc w:val="both"/>
        <w:rPr>
          <w:rFonts w:ascii="Verdana" w:eastAsiaTheme="minorHAnsi" w:hAnsi="Verdana" w:cstheme="minorBidi"/>
          <w:sz w:val="18"/>
          <w:szCs w:val="18"/>
          <w:lang w:eastAsia="en-US"/>
        </w:rPr>
      </w:pPr>
    </w:p>
    <w:p w14:paraId="7C3EA7B6" w14:textId="77777777" w:rsidR="002F64EF" w:rsidRPr="00BC364C" w:rsidRDefault="002F64EF" w:rsidP="002F64EF">
      <w:pPr>
        <w:pStyle w:val="NormalWeb"/>
        <w:spacing w:before="0" w:beforeAutospacing="0" w:after="0" w:afterAutospacing="0"/>
        <w:jc w:val="both"/>
        <w:rPr>
          <w:rFonts w:ascii="Verdana" w:eastAsiaTheme="minorHAnsi" w:hAnsi="Verdana" w:cstheme="minorBidi"/>
          <w:sz w:val="18"/>
          <w:szCs w:val="18"/>
          <w:lang w:eastAsia="en-US"/>
        </w:rPr>
      </w:pPr>
      <w:r w:rsidRPr="00BC364C">
        <w:rPr>
          <w:rFonts w:ascii="Verdana" w:eastAsiaTheme="minorHAnsi" w:hAnsi="Verdana" w:cstheme="minorBidi"/>
          <w:sz w:val="18"/>
          <w:szCs w:val="18"/>
          <w:lang w:eastAsia="en-US"/>
        </w:rPr>
        <w:t>Cette destruction s</w:t>
      </w:r>
      <w:r w:rsidRPr="00BC364C">
        <w:rPr>
          <w:rFonts w:ascii="Verdana" w:eastAsiaTheme="minorHAnsi" w:hAnsi="Verdana" w:cstheme="minorBidi" w:hint="cs"/>
          <w:sz w:val="18"/>
          <w:szCs w:val="18"/>
          <w:lang w:eastAsia="en-US"/>
        </w:rPr>
        <w:t>’</w:t>
      </w:r>
      <w:r w:rsidRPr="00BC364C">
        <w:rPr>
          <w:rFonts w:ascii="Verdana" w:eastAsiaTheme="minorHAnsi" w:hAnsi="Verdana" w:cstheme="minorBidi"/>
          <w:sz w:val="18"/>
          <w:szCs w:val="18"/>
          <w:lang w:eastAsia="en-US"/>
        </w:rPr>
        <w:t>op</w:t>
      </w:r>
      <w:r w:rsidRPr="00BC364C">
        <w:rPr>
          <w:rFonts w:ascii="Verdana" w:eastAsiaTheme="minorHAnsi" w:hAnsi="Verdana" w:cstheme="minorBidi" w:hint="cs"/>
          <w:sz w:val="18"/>
          <w:szCs w:val="18"/>
          <w:lang w:eastAsia="en-US"/>
        </w:rPr>
        <w:t>è</w:t>
      </w:r>
      <w:r w:rsidRPr="00BC364C">
        <w:rPr>
          <w:rFonts w:ascii="Verdana" w:eastAsiaTheme="minorHAnsi" w:hAnsi="Verdana" w:cstheme="minorBidi"/>
          <w:sz w:val="18"/>
          <w:szCs w:val="18"/>
          <w:lang w:eastAsia="en-US"/>
        </w:rPr>
        <w:t>re en conformit</w:t>
      </w:r>
      <w:r w:rsidRPr="00BC364C">
        <w:rPr>
          <w:rFonts w:ascii="Verdana" w:eastAsiaTheme="minorHAnsi" w:hAnsi="Verdana" w:cstheme="minorBidi" w:hint="cs"/>
          <w:sz w:val="18"/>
          <w:szCs w:val="18"/>
          <w:lang w:eastAsia="en-US"/>
        </w:rPr>
        <w:t>é</w:t>
      </w:r>
      <w:r w:rsidRPr="00BC364C">
        <w:rPr>
          <w:rFonts w:ascii="Verdana" w:eastAsiaTheme="minorHAnsi" w:hAnsi="Verdana" w:cstheme="minorBidi"/>
          <w:sz w:val="18"/>
          <w:szCs w:val="18"/>
          <w:lang w:eastAsia="en-US"/>
        </w:rPr>
        <w:t xml:space="preserve"> avec les normes applicables en mati</w:t>
      </w:r>
      <w:r w:rsidRPr="00BC364C">
        <w:rPr>
          <w:rFonts w:ascii="Verdana" w:eastAsiaTheme="minorHAnsi" w:hAnsi="Verdana" w:cstheme="minorBidi" w:hint="cs"/>
          <w:sz w:val="18"/>
          <w:szCs w:val="18"/>
          <w:lang w:eastAsia="en-US"/>
        </w:rPr>
        <w:t>è</w:t>
      </w:r>
      <w:r w:rsidRPr="00BC364C">
        <w:rPr>
          <w:rFonts w:ascii="Verdana" w:eastAsiaTheme="minorHAnsi" w:hAnsi="Verdana" w:cstheme="minorBidi"/>
          <w:sz w:val="18"/>
          <w:szCs w:val="18"/>
          <w:lang w:eastAsia="en-US"/>
        </w:rPr>
        <w:t>re de traitement des d</w:t>
      </w:r>
      <w:r w:rsidRPr="00BC364C">
        <w:rPr>
          <w:rFonts w:ascii="Verdana" w:eastAsiaTheme="minorHAnsi" w:hAnsi="Verdana" w:cstheme="minorBidi" w:hint="cs"/>
          <w:sz w:val="18"/>
          <w:szCs w:val="18"/>
          <w:lang w:eastAsia="en-US"/>
        </w:rPr>
        <w:t>é</w:t>
      </w:r>
      <w:r w:rsidRPr="00BC364C">
        <w:rPr>
          <w:rFonts w:ascii="Verdana" w:eastAsiaTheme="minorHAnsi" w:hAnsi="Verdana" w:cstheme="minorBidi"/>
          <w:sz w:val="18"/>
          <w:szCs w:val="18"/>
          <w:lang w:eastAsia="en-US"/>
        </w:rPr>
        <w:t xml:space="preserve">chets biologiques. </w:t>
      </w:r>
    </w:p>
    <w:p w14:paraId="0AB4E675" w14:textId="77777777" w:rsidR="002F64EF" w:rsidRPr="00BC364C" w:rsidRDefault="002F64EF" w:rsidP="002F64EF">
      <w:pPr>
        <w:pStyle w:val="NormalWeb"/>
        <w:spacing w:before="0" w:beforeAutospacing="0" w:after="0" w:afterAutospacing="0"/>
        <w:jc w:val="both"/>
        <w:rPr>
          <w:rFonts w:ascii="Verdana" w:eastAsiaTheme="minorHAnsi" w:hAnsi="Verdana" w:cstheme="minorBidi"/>
          <w:sz w:val="18"/>
          <w:szCs w:val="18"/>
          <w:lang w:eastAsia="en-US"/>
        </w:rPr>
      </w:pPr>
    </w:p>
    <w:p w14:paraId="58F9DB5D" w14:textId="77777777" w:rsidR="002F64EF" w:rsidRPr="00BC364C" w:rsidRDefault="002F64EF" w:rsidP="002F64EF">
      <w:pPr>
        <w:pStyle w:val="NormalWeb"/>
        <w:spacing w:before="0" w:beforeAutospacing="0" w:after="0" w:afterAutospacing="0"/>
        <w:jc w:val="both"/>
        <w:rPr>
          <w:rFonts w:ascii="Verdana" w:eastAsiaTheme="minorHAnsi" w:hAnsi="Verdana" w:cstheme="minorBidi"/>
          <w:sz w:val="18"/>
          <w:szCs w:val="18"/>
          <w:lang w:eastAsia="en-US"/>
        </w:rPr>
      </w:pPr>
      <w:r w:rsidRPr="00BC364C">
        <w:rPr>
          <w:rFonts w:ascii="Verdana" w:eastAsiaTheme="minorHAnsi" w:hAnsi="Verdana" w:cstheme="minorBidi"/>
          <w:sz w:val="18"/>
          <w:szCs w:val="18"/>
          <w:lang w:eastAsia="en-US"/>
        </w:rPr>
        <w:t>Le titulaire op</w:t>
      </w:r>
      <w:r w:rsidRPr="00BC364C">
        <w:rPr>
          <w:rFonts w:ascii="Verdana" w:eastAsiaTheme="minorHAnsi" w:hAnsi="Verdana" w:cstheme="minorBidi" w:hint="cs"/>
          <w:sz w:val="18"/>
          <w:szCs w:val="18"/>
          <w:lang w:eastAsia="en-US"/>
        </w:rPr>
        <w:t>è</w:t>
      </w:r>
      <w:r w:rsidRPr="00BC364C">
        <w:rPr>
          <w:rFonts w:ascii="Verdana" w:eastAsiaTheme="minorHAnsi" w:hAnsi="Verdana" w:cstheme="minorBidi"/>
          <w:sz w:val="18"/>
          <w:szCs w:val="18"/>
          <w:lang w:eastAsia="en-US"/>
        </w:rPr>
        <w:t>re les destructions diligent</w:t>
      </w:r>
      <w:r w:rsidRPr="00BC364C">
        <w:rPr>
          <w:rFonts w:ascii="Verdana" w:eastAsiaTheme="minorHAnsi" w:hAnsi="Verdana" w:cstheme="minorBidi" w:hint="cs"/>
          <w:sz w:val="18"/>
          <w:szCs w:val="18"/>
          <w:lang w:eastAsia="en-US"/>
        </w:rPr>
        <w:t>é</w:t>
      </w:r>
      <w:r w:rsidRPr="00BC364C">
        <w:rPr>
          <w:rFonts w:ascii="Verdana" w:eastAsiaTheme="minorHAnsi" w:hAnsi="Verdana" w:cstheme="minorBidi"/>
          <w:sz w:val="18"/>
          <w:szCs w:val="18"/>
          <w:lang w:eastAsia="en-US"/>
        </w:rPr>
        <w:t>es dans le mois suivant la commande de l</w:t>
      </w:r>
      <w:r w:rsidRPr="00BC364C">
        <w:rPr>
          <w:rFonts w:ascii="Verdana" w:eastAsiaTheme="minorHAnsi" w:hAnsi="Verdana" w:cstheme="minorBidi" w:hint="cs"/>
          <w:sz w:val="18"/>
          <w:szCs w:val="18"/>
          <w:lang w:eastAsia="en-US"/>
        </w:rPr>
        <w:t>’</w:t>
      </w:r>
      <w:r w:rsidRPr="00BC364C">
        <w:rPr>
          <w:rFonts w:ascii="Verdana" w:eastAsiaTheme="minorHAnsi" w:hAnsi="Verdana" w:cstheme="minorBidi"/>
          <w:sz w:val="18"/>
          <w:szCs w:val="18"/>
          <w:lang w:eastAsia="en-US"/>
        </w:rPr>
        <w:t>AFLD. Une fois la destruction effectu</w:t>
      </w:r>
      <w:r w:rsidRPr="00BC364C">
        <w:rPr>
          <w:rFonts w:ascii="Verdana" w:eastAsiaTheme="minorHAnsi" w:hAnsi="Verdana" w:cstheme="minorBidi" w:hint="cs"/>
          <w:sz w:val="18"/>
          <w:szCs w:val="18"/>
          <w:lang w:eastAsia="en-US"/>
        </w:rPr>
        <w:t>é</w:t>
      </w:r>
      <w:r w:rsidRPr="00BC364C">
        <w:rPr>
          <w:rFonts w:ascii="Verdana" w:eastAsiaTheme="minorHAnsi" w:hAnsi="Verdana" w:cstheme="minorBidi"/>
          <w:sz w:val="18"/>
          <w:szCs w:val="18"/>
          <w:lang w:eastAsia="en-US"/>
        </w:rPr>
        <w:t xml:space="preserve">e, le titulaire transmet la preuve de destruction </w:t>
      </w:r>
      <w:r w:rsidRPr="00BC364C">
        <w:rPr>
          <w:rFonts w:ascii="Verdana" w:eastAsiaTheme="minorHAnsi" w:hAnsi="Verdana" w:cstheme="minorBidi" w:hint="cs"/>
          <w:sz w:val="18"/>
          <w:szCs w:val="18"/>
          <w:lang w:eastAsia="en-US"/>
        </w:rPr>
        <w:t>à</w:t>
      </w:r>
      <w:r w:rsidRPr="00BC364C">
        <w:rPr>
          <w:rFonts w:ascii="Verdana" w:eastAsiaTheme="minorHAnsi" w:hAnsi="Verdana" w:cstheme="minorBidi"/>
          <w:sz w:val="18"/>
          <w:szCs w:val="18"/>
          <w:lang w:eastAsia="en-US"/>
        </w:rPr>
        <w:t xml:space="preserve"> l</w:t>
      </w:r>
      <w:r w:rsidRPr="00BC364C">
        <w:rPr>
          <w:rFonts w:ascii="Verdana" w:eastAsiaTheme="minorHAnsi" w:hAnsi="Verdana" w:cstheme="minorBidi" w:hint="cs"/>
          <w:sz w:val="18"/>
          <w:szCs w:val="18"/>
          <w:lang w:eastAsia="en-US"/>
        </w:rPr>
        <w:t>’</w:t>
      </w:r>
      <w:r w:rsidRPr="00BC364C">
        <w:rPr>
          <w:rFonts w:ascii="Verdana" w:eastAsiaTheme="minorHAnsi" w:hAnsi="Verdana" w:cstheme="minorBidi"/>
          <w:sz w:val="18"/>
          <w:szCs w:val="18"/>
          <w:lang w:eastAsia="en-US"/>
        </w:rPr>
        <w:t>AFLD ainsi qu</w:t>
      </w:r>
      <w:r w:rsidRPr="00BC364C">
        <w:rPr>
          <w:rFonts w:ascii="Verdana" w:eastAsiaTheme="minorHAnsi" w:hAnsi="Verdana" w:cstheme="minorBidi" w:hint="cs"/>
          <w:sz w:val="18"/>
          <w:szCs w:val="18"/>
          <w:lang w:eastAsia="en-US"/>
        </w:rPr>
        <w:t>’</w:t>
      </w:r>
      <w:r w:rsidRPr="00BC364C">
        <w:rPr>
          <w:rFonts w:ascii="Verdana" w:eastAsiaTheme="minorHAnsi" w:hAnsi="Verdana" w:cstheme="minorBidi"/>
          <w:sz w:val="18"/>
          <w:szCs w:val="18"/>
          <w:lang w:eastAsia="en-US"/>
        </w:rPr>
        <w:t xml:space="preserve">un </w:t>
      </w:r>
      <w:r w:rsidRPr="00BC364C">
        <w:rPr>
          <w:rFonts w:ascii="Verdana" w:eastAsiaTheme="minorHAnsi" w:hAnsi="Verdana" w:cstheme="minorBidi" w:hint="cs"/>
          <w:sz w:val="18"/>
          <w:szCs w:val="18"/>
          <w:lang w:eastAsia="en-US"/>
        </w:rPr>
        <w:t>é</w:t>
      </w:r>
      <w:r w:rsidRPr="00BC364C">
        <w:rPr>
          <w:rFonts w:ascii="Verdana" w:eastAsiaTheme="minorHAnsi" w:hAnsi="Verdana" w:cstheme="minorBidi"/>
          <w:sz w:val="18"/>
          <w:szCs w:val="18"/>
          <w:lang w:eastAsia="en-US"/>
        </w:rPr>
        <w:t>tat des stocks actualis</w:t>
      </w:r>
      <w:r w:rsidRPr="00BC364C">
        <w:rPr>
          <w:rFonts w:ascii="Verdana" w:eastAsiaTheme="minorHAnsi" w:hAnsi="Verdana" w:cstheme="minorBidi" w:hint="cs"/>
          <w:sz w:val="18"/>
          <w:szCs w:val="18"/>
          <w:lang w:eastAsia="en-US"/>
        </w:rPr>
        <w:t>é</w:t>
      </w:r>
      <w:r w:rsidRPr="00BC364C">
        <w:rPr>
          <w:rFonts w:ascii="Verdana" w:eastAsiaTheme="minorHAnsi" w:hAnsi="Verdana" w:cstheme="minorBidi"/>
          <w:sz w:val="18"/>
          <w:szCs w:val="18"/>
          <w:lang w:eastAsia="en-US"/>
        </w:rPr>
        <w:t>s.</w:t>
      </w:r>
    </w:p>
    <w:p w14:paraId="23932380" w14:textId="77777777" w:rsidR="00DB15E9" w:rsidRPr="00DE361D" w:rsidRDefault="00DB15E9">
      <w:pPr>
        <w:pStyle w:val="Texte"/>
        <w:rPr>
          <w:sz w:val="18"/>
          <w:szCs w:val="18"/>
          <w:rPrChange w:id="203" w:author="Jean-François ETANCELIN" w:date="2025-10-16T10:22:00Z">
            <w:rPr>
              <w:rFonts w:ascii="Verdana" w:eastAsiaTheme="minorHAnsi" w:hAnsi="Verdana" w:cstheme="minorBidi"/>
              <w:sz w:val="18"/>
              <w:szCs w:val="18"/>
              <w:lang w:eastAsia="en-US"/>
            </w:rPr>
          </w:rPrChange>
        </w:rPr>
        <w:pPrChange w:id="204" w:author="Jean-François ETANCELIN" w:date="2025-10-16T10:22:00Z">
          <w:pPr>
            <w:pStyle w:val="NormalWeb"/>
            <w:spacing w:before="0" w:beforeAutospacing="0" w:after="0" w:afterAutospacing="0"/>
            <w:jc w:val="both"/>
          </w:pPr>
        </w:pPrChange>
      </w:pPr>
    </w:p>
    <w:p w14:paraId="4D36E8BF" w14:textId="6500C9E4" w:rsidR="002F64EF" w:rsidRPr="00DE361D" w:rsidRDefault="00B544E0">
      <w:pPr>
        <w:pStyle w:val="Texte"/>
        <w:rPr>
          <w:sz w:val="18"/>
          <w:szCs w:val="18"/>
          <w:rPrChange w:id="205" w:author="Jean-François ETANCELIN" w:date="2025-10-16T10:22:00Z">
            <w:rPr>
              <w:rFonts w:ascii="Verdana" w:hAnsi="Verdana"/>
              <w:b/>
              <w:sz w:val="18"/>
              <w:szCs w:val="18"/>
            </w:rPr>
          </w:rPrChange>
        </w:rPr>
        <w:pPrChange w:id="206" w:author="Jean-François ETANCELIN" w:date="2025-10-16T10:22:00Z">
          <w:pPr>
            <w:pStyle w:val="Titre31"/>
            <w:numPr>
              <w:ilvl w:val="0"/>
              <w:numId w:val="0"/>
            </w:numPr>
            <w:ind w:left="0" w:firstLine="0"/>
            <w:outlineLvl w:val="2"/>
          </w:pPr>
        </w:pPrChange>
      </w:pPr>
      <w:r w:rsidRPr="00DE361D">
        <w:rPr>
          <w:sz w:val="18"/>
          <w:szCs w:val="18"/>
          <w:rPrChange w:id="207" w:author="Jean-François ETANCELIN" w:date="2025-10-16T10:22:00Z">
            <w:rPr>
              <w:b/>
              <w:sz w:val="18"/>
              <w:szCs w:val="18"/>
            </w:rPr>
          </w:rPrChange>
        </w:rPr>
        <w:t>3.</w:t>
      </w:r>
      <w:r w:rsidR="008D3830" w:rsidRPr="00DE361D">
        <w:rPr>
          <w:sz w:val="18"/>
          <w:szCs w:val="18"/>
          <w:rPrChange w:id="208" w:author="Jean-François ETANCELIN" w:date="2025-10-16T10:22:00Z">
            <w:rPr>
              <w:b/>
              <w:sz w:val="18"/>
              <w:szCs w:val="18"/>
            </w:rPr>
          </w:rPrChange>
        </w:rPr>
        <w:t>1.</w:t>
      </w:r>
      <w:r w:rsidR="0075169C" w:rsidRPr="00DE361D">
        <w:rPr>
          <w:sz w:val="18"/>
          <w:szCs w:val="18"/>
          <w:rPrChange w:id="209" w:author="Jean-François ETANCELIN" w:date="2025-10-16T10:22:00Z">
            <w:rPr>
              <w:b/>
              <w:sz w:val="18"/>
              <w:szCs w:val="18"/>
            </w:rPr>
          </w:rPrChange>
        </w:rPr>
        <w:t>5</w:t>
      </w:r>
      <w:r w:rsidR="00666A38" w:rsidRPr="00DE361D">
        <w:rPr>
          <w:sz w:val="18"/>
          <w:szCs w:val="18"/>
          <w:rPrChange w:id="210" w:author="Jean-François ETANCELIN" w:date="2025-10-16T10:22:00Z">
            <w:rPr>
              <w:b/>
              <w:sz w:val="18"/>
              <w:szCs w:val="18"/>
            </w:rPr>
          </w:rPrChange>
        </w:rPr>
        <w:t>.</w:t>
      </w:r>
      <w:r w:rsidR="006D1C4F" w:rsidRPr="00DE361D">
        <w:rPr>
          <w:sz w:val="18"/>
          <w:szCs w:val="18"/>
          <w:rPrChange w:id="211" w:author="Jean-François ETANCELIN" w:date="2025-10-16T10:22:00Z">
            <w:rPr>
              <w:b/>
              <w:sz w:val="18"/>
              <w:szCs w:val="18"/>
            </w:rPr>
          </w:rPrChange>
        </w:rPr>
        <w:t xml:space="preserve"> </w:t>
      </w:r>
      <w:r w:rsidR="002F64EF" w:rsidRPr="00DE361D">
        <w:rPr>
          <w:sz w:val="18"/>
          <w:szCs w:val="18"/>
          <w:rPrChange w:id="212" w:author="Jean-François ETANCELIN" w:date="2025-10-16T10:22:00Z">
            <w:rPr>
              <w:b/>
              <w:sz w:val="18"/>
              <w:szCs w:val="18"/>
            </w:rPr>
          </w:rPrChange>
        </w:rPr>
        <w:t>Devoir d’alerte et de conseil</w:t>
      </w:r>
    </w:p>
    <w:p w14:paraId="4E8BB576" w14:textId="514062C7" w:rsidR="002F64EF" w:rsidRPr="00BC364C" w:rsidRDefault="002F64EF" w:rsidP="002F64EF">
      <w:pPr>
        <w:jc w:val="both"/>
        <w:rPr>
          <w:rFonts w:ascii="Verdana" w:hAnsi="Verdana"/>
          <w:sz w:val="18"/>
          <w:szCs w:val="18"/>
        </w:rPr>
      </w:pPr>
      <w:r w:rsidRPr="00BC364C">
        <w:rPr>
          <w:rFonts w:ascii="Verdana" w:hAnsi="Verdana"/>
          <w:sz w:val="18"/>
          <w:szCs w:val="18"/>
        </w:rPr>
        <w:t xml:space="preserve">Le titulaire est tenu à une obligation générale de conseil, d'information, de recommandation et de mise en garde, sur les prestations incluses dans le périmètre contractuel. </w:t>
      </w:r>
    </w:p>
    <w:p w14:paraId="2E1A3F17" w14:textId="77777777" w:rsidR="006D1C4F" w:rsidRPr="00BC364C" w:rsidRDefault="006D1C4F" w:rsidP="002F64EF">
      <w:pPr>
        <w:jc w:val="both"/>
        <w:rPr>
          <w:rFonts w:ascii="Verdana" w:hAnsi="Verdana"/>
          <w:sz w:val="18"/>
          <w:szCs w:val="18"/>
        </w:rPr>
      </w:pPr>
    </w:p>
    <w:p w14:paraId="60BD540B" w14:textId="3FF3242E" w:rsidR="002F64EF" w:rsidRPr="00BC364C" w:rsidRDefault="002F64EF" w:rsidP="002F64EF">
      <w:pPr>
        <w:jc w:val="both"/>
        <w:rPr>
          <w:rFonts w:ascii="Verdana" w:hAnsi="Verdana"/>
          <w:sz w:val="18"/>
          <w:szCs w:val="18"/>
        </w:rPr>
      </w:pPr>
      <w:r w:rsidRPr="00BC364C">
        <w:rPr>
          <w:rFonts w:ascii="Verdana" w:hAnsi="Verdana"/>
          <w:sz w:val="18"/>
          <w:szCs w:val="18"/>
        </w:rPr>
        <w:t>Le devoir de conseil et d’alerte auprès de l’AFLD doit contribuer à l’amélioration de la performance du service et à la réduction des coûts des services associés. Le titulaire s’engage à émettre auprès de l’AFLD tous les conseils et mises en garde nécessaires au cours de l’exécution du marché notamment en termes de qualité de service, de continuité d’exploitation</w:t>
      </w:r>
      <w:del w:id="213" w:author="Jérémy Roubin" w:date="2025-10-12T19:07:00Z">
        <w:r w:rsidRPr="00BC364C" w:rsidDel="00B33150">
          <w:rPr>
            <w:rFonts w:ascii="Verdana" w:hAnsi="Verdana"/>
            <w:sz w:val="18"/>
            <w:szCs w:val="18"/>
          </w:rPr>
          <w:delText>,</w:delText>
        </w:r>
      </w:del>
      <w:r w:rsidRPr="00BC364C">
        <w:rPr>
          <w:rFonts w:ascii="Verdana" w:hAnsi="Verdana"/>
          <w:sz w:val="18"/>
          <w:szCs w:val="18"/>
        </w:rPr>
        <w:t xml:space="preserve"> et de sécurité. </w:t>
      </w:r>
    </w:p>
    <w:p w14:paraId="6DBFD5D8" w14:textId="77777777" w:rsidR="006D1C4F" w:rsidRPr="00BC364C" w:rsidRDefault="006D1C4F" w:rsidP="002F64EF">
      <w:pPr>
        <w:jc w:val="both"/>
        <w:rPr>
          <w:rFonts w:ascii="Verdana" w:hAnsi="Verdana"/>
          <w:sz w:val="18"/>
          <w:szCs w:val="18"/>
        </w:rPr>
      </w:pPr>
    </w:p>
    <w:p w14:paraId="5A4E2494" w14:textId="737BB734" w:rsidR="002F64EF" w:rsidRPr="00BC364C" w:rsidRDefault="002F64EF" w:rsidP="002F64EF">
      <w:pPr>
        <w:jc w:val="both"/>
        <w:rPr>
          <w:rFonts w:ascii="Verdana" w:hAnsi="Verdana"/>
          <w:sz w:val="18"/>
          <w:szCs w:val="18"/>
        </w:rPr>
      </w:pPr>
      <w:r w:rsidRPr="00BC364C">
        <w:rPr>
          <w:rFonts w:ascii="Verdana" w:hAnsi="Verdana"/>
          <w:sz w:val="18"/>
          <w:szCs w:val="18"/>
        </w:rPr>
        <w:t>Il proposera toute adaptation, amélioration ou modernisation, sur le plan technique, méthodologique ou organisationnel, qu’il juge souhaitable en vue d’optimiser les performances et les coûts de fonctionnement. Ce travail s’appuiera notamment sur l'analyse des indicateurs qu’il aura mis en place, la prise en compte des remontées des clients et sur une gestion des problèmes permettant d'identifier les incidents récurrents afin de traiter les causes plutôt que les symptômes.</w:t>
      </w:r>
    </w:p>
    <w:p w14:paraId="6C3029EB" w14:textId="77777777" w:rsidR="006D1C4F" w:rsidRPr="00BC364C" w:rsidRDefault="006D1C4F" w:rsidP="002F64EF">
      <w:pPr>
        <w:jc w:val="both"/>
        <w:rPr>
          <w:rFonts w:ascii="Verdana" w:hAnsi="Verdana"/>
          <w:sz w:val="18"/>
          <w:szCs w:val="18"/>
        </w:rPr>
      </w:pPr>
    </w:p>
    <w:p w14:paraId="02DE21E7" w14:textId="0A4525A9" w:rsidR="002F64EF" w:rsidRDefault="002F64EF" w:rsidP="002F64EF">
      <w:pPr>
        <w:jc w:val="both"/>
        <w:rPr>
          <w:rFonts w:ascii="Verdana" w:hAnsi="Verdana"/>
          <w:sz w:val="18"/>
          <w:szCs w:val="18"/>
        </w:rPr>
      </w:pPr>
      <w:r w:rsidRPr="00BC364C">
        <w:rPr>
          <w:rFonts w:ascii="Verdana" w:hAnsi="Verdana"/>
          <w:sz w:val="18"/>
          <w:szCs w:val="18"/>
        </w:rPr>
        <w:t>Dans le cadre de son obligation de conseil, le titulaire informe l’AFLD dès qu’il a connaissance de toute nouveauté technologique, ou en termes de produit ou service, plus adaptée aux besoins en termes de coûts, de qualité de service ou de maîtrise des risques.</w:t>
      </w:r>
    </w:p>
    <w:p w14:paraId="19C282BD" w14:textId="20692415" w:rsidR="000019FA" w:rsidRPr="00BC364C" w:rsidDel="00DE361D" w:rsidRDefault="000019FA">
      <w:pPr>
        <w:pStyle w:val="Texte"/>
        <w:rPr>
          <w:del w:id="214" w:author="Jean-François ETANCELIN" w:date="2025-10-16T10:22:00Z"/>
          <w:sz w:val="18"/>
          <w:szCs w:val="18"/>
        </w:rPr>
        <w:pPrChange w:id="215" w:author="Jean-François ETANCELIN" w:date="2025-10-16T10:22:00Z">
          <w:pPr>
            <w:jc w:val="both"/>
          </w:pPr>
        </w:pPrChange>
      </w:pPr>
    </w:p>
    <w:p w14:paraId="5F596764" w14:textId="2FEF9F97" w:rsidR="002F64EF" w:rsidRPr="00DE361D" w:rsidRDefault="00B544E0">
      <w:pPr>
        <w:pStyle w:val="Texte"/>
        <w:rPr>
          <w:sz w:val="18"/>
          <w:szCs w:val="18"/>
          <w:rPrChange w:id="216" w:author="Jean-François ETANCELIN" w:date="2025-10-16T10:22:00Z">
            <w:rPr>
              <w:rFonts w:ascii="Verdana" w:hAnsi="Verdana"/>
              <w:b/>
              <w:sz w:val="18"/>
              <w:szCs w:val="18"/>
            </w:rPr>
          </w:rPrChange>
        </w:rPr>
        <w:pPrChange w:id="217" w:author="Jean-François ETANCELIN" w:date="2025-10-16T10:22:00Z">
          <w:pPr>
            <w:pStyle w:val="Titre21"/>
            <w:numPr>
              <w:ilvl w:val="0"/>
              <w:numId w:val="0"/>
            </w:numPr>
            <w:ind w:left="0" w:firstLine="0"/>
            <w:outlineLvl w:val="1"/>
          </w:pPr>
        </w:pPrChange>
      </w:pPr>
      <w:bookmarkStart w:id="218" w:name="_Toc86396140"/>
      <w:r w:rsidRPr="00DE361D">
        <w:rPr>
          <w:sz w:val="18"/>
          <w:szCs w:val="18"/>
          <w:rPrChange w:id="219" w:author="Jean-François ETANCELIN" w:date="2025-10-16T10:22:00Z">
            <w:rPr>
              <w:b/>
              <w:sz w:val="18"/>
              <w:szCs w:val="18"/>
            </w:rPr>
          </w:rPrChange>
        </w:rPr>
        <w:t>3.</w:t>
      </w:r>
      <w:r w:rsidR="008D3830" w:rsidRPr="00DE361D">
        <w:rPr>
          <w:sz w:val="18"/>
          <w:szCs w:val="18"/>
          <w:rPrChange w:id="220" w:author="Jean-François ETANCELIN" w:date="2025-10-16T10:22:00Z">
            <w:rPr>
              <w:b/>
              <w:sz w:val="18"/>
              <w:szCs w:val="18"/>
            </w:rPr>
          </w:rPrChange>
        </w:rPr>
        <w:t>2</w:t>
      </w:r>
      <w:r w:rsidRPr="00DE361D">
        <w:rPr>
          <w:sz w:val="18"/>
          <w:szCs w:val="18"/>
          <w:rPrChange w:id="221" w:author="Jean-François ETANCELIN" w:date="2025-10-16T10:22:00Z">
            <w:rPr>
              <w:b/>
              <w:sz w:val="18"/>
              <w:szCs w:val="18"/>
            </w:rPr>
          </w:rPrChange>
        </w:rPr>
        <w:t xml:space="preserve"> </w:t>
      </w:r>
      <w:r w:rsidR="002F64EF" w:rsidRPr="00DE361D">
        <w:rPr>
          <w:sz w:val="18"/>
          <w:szCs w:val="18"/>
          <w:rPrChange w:id="222" w:author="Jean-François ETANCELIN" w:date="2025-10-16T10:22:00Z">
            <w:rPr>
              <w:b/>
              <w:sz w:val="18"/>
              <w:szCs w:val="18"/>
            </w:rPr>
          </w:rPrChange>
        </w:rPr>
        <w:t xml:space="preserve">Lot </w:t>
      </w:r>
      <w:r w:rsidR="008D3830" w:rsidRPr="00DE361D">
        <w:rPr>
          <w:sz w:val="18"/>
          <w:szCs w:val="18"/>
          <w:rPrChange w:id="223" w:author="Jean-François ETANCELIN" w:date="2025-10-16T10:22:00Z">
            <w:rPr>
              <w:b/>
              <w:sz w:val="18"/>
              <w:szCs w:val="18"/>
            </w:rPr>
          </w:rPrChange>
        </w:rPr>
        <w:t>2</w:t>
      </w:r>
      <w:r w:rsidR="002F64EF" w:rsidRPr="00DE361D">
        <w:rPr>
          <w:sz w:val="18"/>
          <w:szCs w:val="18"/>
          <w:rPrChange w:id="224" w:author="Jean-François ETANCELIN" w:date="2025-10-16T10:22:00Z">
            <w:rPr>
              <w:b/>
              <w:sz w:val="18"/>
              <w:szCs w:val="18"/>
            </w:rPr>
          </w:rPrChange>
        </w:rPr>
        <w:t xml:space="preserve">– Prestation d’UGPA (unité de gestion du passeport de l’athlète) </w:t>
      </w:r>
      <w:proofErr w:type="gramStart"/>
      <w:r w:rsidR="002F64EF" w:rsidRPr="00DE361D">
        <w:rPr>
          <w:sz w:val="18"/>
          <w:szCs w:val="18"/>
          <w:rPrChange w:id="225" w:author="Jean-François ETANCELIN" w:date="2025-10-16T10:22:00Z">
            <w:rPr>
              <w:b/>
              <w:sz w:val="18"/>
              <w:szCs w:val="18"/>
            </w:rPr>
          </w:rPrChange>
        </w:rPr>
        <w:t>modules</w:t>
      </w:r>
      <w:r w:rsidR="0075169C" w:rsidRPr="00DE361D">
        <w:rPr>
          <w:sz w:val="18"/>
          <w:szCs w:val="18"/>
          <w:rPrChange w:id="226" w:author="Jean-François ETANCELIN" w:date="2025-10-16T10:22:00Z">
            <w:rPr>
              <w:b/>
              <w:sz w:val="18"/>
              <w:szCs w:val="18"/>
            </w:rPr>
          </w:rPrChange>
        </w:rPr>
        <w:t xml:space="preserve"> </w:t>
      </w:r>
      <w:r w:rsidR="002F64EF" w:rsidRPr="00DE361D">
        <w:rPr>
          <w:sz w:val="18"/>
          <w:szCs w:val="18"/>
          <w:rPrChange w:id="227" w:author="Jean-François ETANCELIN" w:date="2025-10-16T10:22:00Z">
            <w:rPr>
              <w:b/>
              <w:sz w:val="18"/>
              <w:szCs w:val="18"/>
            </w:rPr>
          </w:rPrChange>
        </w:rPr>
        <w:t xml:space="preserve"> hématologique</w:t>
      </w:r>
      <w:proofErr w:type="gramEnd"/>
      <w:r w:rsidR="003A6675" w:rsidRPr="00DE361D">
        <w:rPr>
          <w:sz w:val="18"/>
          <w:szCs w:val="18"/>
          <w:rPrChange w:id="228" w:author="Jean-François ETANCELIN" w:date="2025-10-16T10:22:00Z">
            <w:rPr>
              <w:b/>
              <w:sz w:val="18"/>
              <w:szCs w:val="18"/>
            </w:rPr>
          </w:rPrChange>
        </w:rPr>
        <w:t>, endocrinien</w:t>
      </w:r>
      <w:r w:rsidR="002F64EF" w:rsidRPr="00DE361D">
        <w:rPr>
          <w:sz w:val="18"/>
          <w:szCs w:val="18"/>
          <w:rPrChange w:id="229" w:author="Jean-François ETANCELIN" w:date="2025-10-16T10:22:00Z">
            <w:rPr>
              <w:b/>
              <w:sz w:val="18"/>
              <w:szCs w:val="18"/>
            </w:rPr>
          </w:rPrChange>
        </w:rPr>
        <w:t xml:space="preserve"> et stéroïdien</w:t>
      </w:r>
      <w:bookmarkEnd w:id="218"/>
    </w:p>
    <w:p w14:paraId="0FC72FC3" w14:textId="1290330D" w:rsidR="0075169C" w:rsidRPr="00DE361D" w:rsidRDefault="0075169C">
      <w:pPr>
        <w:pStyle w:val="Texte"/>
        <w:rPr>
          <w:sz w:val="18"/>
          <w:szCs w:val="18"/>
          <w:rPrChange w:id="230" w:author="Jean-François ETANCELIN" w:date="2025-10-16T10:22:00Z">
            <w:rPr>
              <w:rFonts w:ascii="Verdana" w:hAnsi="Verdana"/>
              <w:b/>
              <w:sz w:val="18"/>
              <w:szCs w:val="18"/>
            </w:rPr>
          </w:rPrChange>
        </w:rPr>
        <w:pPrChange w:id="231" w:author="Jean-François ETANCELIN" w:date="2025-10-16T10:22:00Z">
          <w:pPr>
            <w:pStyle w:val="Titre31"/>
            <w:numPr>
              <w:ilvl w:val="0"/>
              <w:numId w:val="0"/>
            </w:numPr>
            <w:ind w:left="0" w:firstLine="0"/>
            <w:outlineLvl w:val="2"/>
          </w:pPr>
        </w:pPrChange>
      </w:pPr>
      <w:r w:rsidRPr="00DE361D">
        <w:rPr>
          <w:sz w:val="18"/>
          <w:szCs w:val="18"/>
          <w:rPrChange w:id="232" w:author="Jean-François ETANCELIN" w:date="2025-10-16T10:22:00Z">
            <w:rPr>
              <w:b/>
              <w:sz w:val="18"/>
              <w:szCs w:val="18"/>
            </w:rPr>
          </w:rPrChange>
        </w:rPr>
        <w:t xml:space="preserve">3.2.1. </w:t>
      </w:r>
      <w:del w:id="233" w:author="Jérémy Roubin" w:date="2025-10-12T19:08:00Z">
        <w:r w:rsidRPr="00DE361D" w:rsidDel="00B33150">
          <w:rPr>
            <w:sz w:val="18"/>
            <w:szCs w:val="18"/>
            <w:rPrChange w:id="234" w:author="Jean-François ETANCELIN" w:date="2025-10-16T10:22:00Z">
              <w:rPr>
                <w:b/>
                <w:sz w:val="18"/>
                <w:szCs w:val="18"/>
              </w:rPr>
            </w:rPrChange>
          </w:rPr>
          <w:delText xml:space="preserve">Dispositions </w:delText>
        </w:r>
      </w:del>
      <w:ins w:id="235" w:author="Jérémy Roubin" w:date="2025-10-12T19:08:00Z">
        <w:r w:rsidR="00B33150" w:rsidRPr="00DE361D">
          <w:rPr>
            <w:sz w:val="18"/>
            <w:szCs w:val="18"/>
            <w:rPrChange w:id="236" w:author="Jean-François ETANCELIN" w:date="2025-10-16T10:22:00Z">
              <w:rPr>
                <w:b/>
                <w:sz w:val="18"/>
                <w:szCs w:val="18"/>
              </w:rPr>
            </w:rPrChange>
          </w:rPr>
          <w:t xml:space="preserve">Stipulations </w:t>
        </w:r>
      </w:ins>
      <w:r w:rsidRPr="00DE361D">
        <w:rPr>
          <w:sz w:val="18"/>
          <w:szCs w:val="18"/>
          <w:rPrChange w:id="237" w:author="Jean-François ETANCELIN" w:date="2025-10-16T10:22:00Z">
            <w:rPr>
              <w:b/>
              <w:sz w:val="18"/>
              <w:szCs w:val="18"/>
            </w:rPr>
          </w:rPrChange>
        </w:rPr>
        <w:t>générales</w:t>
      </w:r>
    </w:p>
    <w:p w14:paraId="03E045AB" w14:textId="390C9EDF" w:rsidR="002F64EF" w:rsidRPr="00BC364C" w:rsidRDefault="002F64EF" w:rsidP="002F64EF">
      <w:pPr>
        <w:jc w:val="both"/>
        <w:rPr>
          <w:rFonts w:ascii="Verdana" w:hAnsi="Verdana"/>
          <w:sz w:val="18"/>
          <w:szCs w:val="18"/>
        </w:rPr>
      </w:pPr>
      <w:commentRangeStart w:id="238"/>
      <w:commentRangeStart w:id="239"/>
      <w:commentRangeStart w:id="240"/>
      <w:r w:rsidRPr="00BC364C">
        <w:rPr>
          <w:rFonts w:ascii="Verdana" w:hAnsi="Verdana"/>
          <w:sz w:val="18"/>
          <w:szCs w:val="18"/>
        </w:rPr>
        <w:t>A l’obtention des résultats d’analyse d’un passeport biologique d’un athlète transmis</w:t>
      </w:r>
      <w:r w:rsidR="003A6675">
        <w:rPr>
          <w:rFonts w:ascii="Verdana" w:hAnsi="Verdana"/>
          <w:sz w:val="18"/>
          <w:szCs w:val="18"/>
        </w:rPr>
        <w:t xml:space="preserve"> dans </w:t>
      </w:r>
      <w:ins w:id="241" w:author="Jérémy Roubin" w:date="2025-10-12T19:10:00Z">
        <w:r w:rsidR="00B33150">
          <w:rPr>
            <w:rFonts w:ascii="Verdana" w:hAnsi="Verdana"/>
            <w:sz w:val="18"/>
            <w:szCs w:val="18"/>
          </w:rPr>
          <w:t>le logiciel</w:t>
        </w:r>
      </w:ins>
      <w:ins w:id="242" w:author="Jérémy Roubin" w:date="2025-10-12T19:08:00Z">
        <w:r w:rsidR="00B33150">
          <w:rPr>
            <w:rFonts w:ascii="Verdana" w:hAnsi="Verdana"/>
            <w:sz w:val="18"/>
            <w:szCs w:val="18"/>
          </w:rPr>
          <w:t xml:space="preserve"> </w:t>
        </w:r>
      </w:ins>
      <w:r w:rsidR="003A6675">
        <w:rPr>
          <w:rFonts w:ascii="Verdana" w:hAnsi="Verdana"/>
          <w:sz w:val="18"/>
          <w:szCs w:val="18"/>
        </w:rPr>
        <w:t>ADAMS</w:t>
      </w:r>
      <w:r w:rsidRPr="00BC364C">
        <w:rPr>
          <w:rFonts w:ascii="Verdana" w:hAnsi="Verdana"/>
          <w:sz w:val="18"/>
          <w:szCs w:val="18"/>
        </w:rPr>
        <w:t xml:space="preserve"> par le laboratoire titulaire du lot 1</w:t>
      </w:r>
      <w:r w:rsidR="003A6675">
        <w:rPr>
          <w:rFonts w:ascii="Verdana" w:hAnsi="Verdana"/>
          <w:sz w:val="18"/>
          <w:szCs w:val="18"/>
        </w:rPr>
        <w:t xml:space="preserve"> ou tout autre laboratoire accrédité par l’AMA</w:t>
      </w:r>
      <w:r w:rsidRPr="00BC364C">
        <w:rPr>
          <w:rFonts w:ascii="Verdana" w:hAnsi="Verdana"/>
          <w:sz w:val="18"/>
          <w:szCs w:val="18"/>
        </w:rPr>
        <w:t>, l’AFLD peut confier la gestion et l’analyse des données qui entrent dans le passeport biologique du sportif à une unité de gestion du passeport de l’athlète accréditée par l’AMA pour les modules hématologique</w:t>
      </w:r>
      <w:r w:rsidR="003A6675">
        <w:rPr>
          <w:rFonts w:ascii="Verdana" w:hAnsi="Verdana"/>
          <w:sz w:val="18"/>
          <w:szCs w:val="18"/>
        </w:rPr>
        <w:t>, endocrinien</w:t>
      </w:r>
      <w:r w:rsidRPr="00BC364C">
        <w:rPr>
          <w:rFonts w:ascii="Verdana" w:hAnsi="Verdana"/>
          <w:sz w:val="18"/>
          <w:szCs w:val="18"/>
        </w:rPr>
        <w:t xml:space="preserve"> et stéroïdien : l’UO </w:t>
      </w:r>
      <w:r w:rsidR="00DB15E9">
        <w:rPr>
          <w:rFonts w:ascii="Verdana" w:hAnsi="Verdana"/>
          <w:sz w:val="18"/>
          <w:szCs w:val="18"/>
        </w:rPr>
        <w:t>101</w:t>
      </w:r>
      <w:r w:rsidRPr="00BC364C">
        <w:rPr>
          <w:rFonts w:ascii="Verdana" w:hAnsi="Verdana"/>
          <w:sz w:val="18"/>
          <w:szCs w:val="18"/>
        </w:rPr>
        <w:t xml:space="preserve"> a trait au module hématologique ; l’UO </w:t>
      </w:r>
      <w:r w:rsidR="00DB15E9">
        <w:rPr>
          <w:rFonts w:ascii="Verdana" w:hAnsi="Verdana"/>
          <w:sz w:val="18"/>
          <w:szCs w:val="18"/>
        </w:rPr>
        <w:t>102</w:t>
      </w:r>
      <w:r w:rsidRPr="00BC364C">
        <w:rPr>
          <w:rFonts w:ascii="Verdana" w:hAnsi="Verdana"/>
          <w:sz w:val="18"/>
          <w:szCs w:val="18"/>
        </w:rPr>
        <w:t xml:space="preserve"> au module stéroïdien</w:t>
      </w:r>
      <w:r w:rsidR="00DB15E9">
        <w:rPr>
          <w:rFonts w:ascii="Verdana" w:hAnsi="Verdana"/>
          <w:sz w:val="18"/>
          <w:szCs w:val="18"/>
        </w:rPr>
        <w:t xml:space="preserve"> (dans l’urine ou le sang) et l’UO 103 au module endocrinien (dans le sang).</w:t>
      </w:r>
      <w:commentRangeEnd w:id="238"/>
      <w:r w:rsidR="00EE101B">
        <w:rPr>
          <w:rStyle w:val="Marquedecommentaire"/>
          <w:rFonts w:ascii="Verdana" w:eastAsia="Times New Roman" w:hAnsi="Verdana"/>
          <w:bdr w:val="none" w:sz="0" w:space="0" w:color="auto"/>
          <w:lang w:eastAsia="ja-JP"/>
        </w:rPr>
        <w:commentReference w:id="238"/>
      </w:r>
      <w:commentRangeEnd w:id="239"/>
      <w:r w:rsidR="00F13F42">
        <w:rPr>
          <w:rStyle w:val="Marquedecommentaire"/>
          <w:rFonts w:ascii="Verdana" w:eastAsia="Times New Roman" w:hAnsi="Verdana"/>
          <w:bdr w:val="none" w:sz="0" w:space="0" w:color="auto"/>
          <w:lang w:eastAsia="ja-JP"/>
        </w:rPr>
        <w:commentReference w:id="239"/>
      </w:r>
      <w:commentRangeEnd w:id="240"/>
      <w:r w:rsidR="0035153D">
        <w:rPr>
          <w:rStyle w:val="Marquedecommentaire"/>
          <w:rFonts w:ascii="Verdana" w:eastAsia="Times New Roman" w:hAnsi="Verdana"/>
          <w:bdr w:val="none" w:sz="0" w:space="0" w:color="auto"/>
          <w:lang w:eastAsia="ja-JP"/>
        </w:rPr>
        <w:commentReference w:id="240"/>
      </w:r>
    </w:p>
    <w:p w14:paraId="6598F302" w14:textId="77777777" w:rsidR="006D1C4F" w:rsidRPr="00BC364C" w:rsidRDefault="006D1C4F" w:rsidP="002F64EF">
      <w:pPr>
        <w:jc w:val="both"/>
        <w:rPr>
          <w:rFonts w:ascii="Verdana" w:hAnsi="Verdana"/>
          <w:sz w:val="18"/>
          <w:szCs w:val="18"/>
        </w:rPr>
      </w:pPr>
    </w:p>
    <w:p w14:paraId="4DDD5888" w14:textId="271BE160" w:rsidR="002F64EF" w:rsidRPr="00BC364C" w:rsidDel="00B33150" w:rsidRDefault="002F64EF" w:rsidP="002F64EF">
      <w:pPr>
        <w:jc w:val="both"/>
        <w:rPr>
          <w:del w:id="243" w:author="Jérémy Roubin" w:date="2025-10-12T19:09:00Z"/>
          <w:rFonts w:ascii="Verdana" w:hAnsi="Verdana"/>
          <w:sz w:val="18"/>
          <w:szCs w:val="18"/>
        </w:rPr>
      </w:pPr>
      <w:r w:rsidRPr="00BC364C">
        <w:rPr>
          <w:rFonts w:ascii="Verdana" w:hAnsi="Verdana"/>
          <w:sz w:val="18"/>
          <w:szCs w:val="18"/>
        </w:rPr>
        <w:t xml:space="preserve">L’unité UGPA, titulaire du lot </w:t>
      </w:r>
      <w:r w:rsidR="008D3830">
        <w:rPr>
          <w:rFonts w:ascii="Verdana" w:hAnsi="Verdana"/>
          <w:sz w:val="18"/>
          <w:szCs w:val="18"/>
        </w:rPr>
        <w:t>2</w:t>
      </w:r>
      <w:r w:rsidRPr="00BC364C">
        <w:rPr>
          <w:rFonts w:ascii="Verdana" w:hAnsi="Verdana"/>
          <w:sz w:val="18"/>
          <w:szCs w:val="18"/>
        </w:rPr>
        <w:t>, mentionnée à l’article R. 232-67-8 du code du sport, traite des données à caractère personnel, pour le compte de l’AFLD.</w:t>
      </w:r>
    </w:p>
    <w:p w14:paraId="3F9A4813" w14:textId="73A1E721" w:rsidR="002F64EF" w:rsidRDefault="00B33150" w:rsidP="002F64EF">
      <w:pPr>
        <w:jc w:val="both"/>
        <w:rPr>
          <w:rFonts w:ascii="Verdana" w:hAnsi="Verdana"/>
          <w:sz w:val="18"/>
          <w:szCs w:val="18"/>
        </w:rPr>
      </w:pPr>
      <w:ins w:id="244" w:author="Jérémy Roubin" w:date="2025-10-12T19:09:00Z">
        <w:r>
          <w:rPr>
            <w:rFonts w:ascii="Verdana" w:hAnsi="Verdana"/>
            <w:sz w:val="18"/>
            <w:szCs w:val="18"/>
          </w:rPr>
          <w:t xml:space="preserve"> </w:t>
        </w:r>
      </w:ins>
      <w:r w:rsidR="002F64EF" w:rsidRPr="00BC364C">
        <w:rPr>
          <w:rFonts w:ascii="Verdana" w:hAnsi="Verdana"/>
          <w:sz w:val="18"/>
          <w:szCs w:val="18"/>
        </w:rPr>
        <w:t>Le titulaire du lot doit ainsi assurer la sécurité des données qui lui sont transmises et garantit leur conservation dans un système d’information répondant aux impératifs fixés par le règlement général sur la protection des données (RGPD).</w:t>
      </w:r>
    </w:p>
    <w:p w14:paraId="263921AD" w14:textId="77777777" w:rsidR="006D1C4F" w:rsidRPr="00BC364C" w:rsidRDefault="006D1C4F" w:rsidP="002F64EF">
      <w:pPr>
        <w:jc w:val="both"/>
        <w:rPr>
          <w:rFonts w:ascii="Verdana" w:hAnsi="Verdana"/>
          <w:sz w:val="18"/>
          <w:szCs w:val="18"/>
        </w:rPr>
      </w:pPr>
    </w:p>
    <w:p w14:paraId="1CCBE59C" w14:textId="4BD3B995" w:rsidR="002F64EF" w:rsidRPr="00BC364C" w:rsidRDefault="002F64EF" w:rsidP="002F64EF">
      <w:pPr>
        <w:jc w:val="both"/>
        <w:rPr>
          <w:rFonts w:ascii="Verdana" w:hAnsi="Verdana"/>
          <w:sz w:val="18"/>
          <w:szCs w:val="18"/>
        </w:rPr>
      </w:pPr>
      <w:r w:rsidRPr="00BC364C">
        <w:rPr>
          <w:rFonts w:ascii="Verdana" w:hAnsi="Verdana"/>
          <w:sz w:val="18"/>
          <w:szCs w:val="18"/>
        </w:rPr>
        <w:t>La communication des informations entre l’AFLD et l’UGPA est sous la responsabilité de l’AFLD qui met en place, au besoin, une plateforme sécurisée ou convient d’échanges par messagerie électronique dès lors que l’interception des messages ne serait pas en mesure de permettre l’identification d</w:t>
      </w:r>
      <w:ins w:id="245" w:author="Jérémy Roubin" w:date="2025-10-12T19:09:00Z">
        <w:r w:rsidR="00B33150">
          <w:rPr>
            <w:rFonts w:ascii="Verdana" w:hAnsi="Verdana"/>
            <w:sz w:val="18"/>
            <w:szCs w:val="18"/>
          </w:rPr>
          <w:t>u sportif</w:t>
        </w:r>
      </w:ins>
      <w:ins w:id="246" w:author="Jérémy Roubin" w:date="2025-10-12T19:10:00Z">
        <w:r w:rsidR="00B33150">
          <w:rPr>
            <w:rFonts w:ascii="Verdana" w:hAnsi="Verdana"/>
            <w:sz w:val="18"/>
            <w:szCs w:val="18"/>
          </w:rPr>
          <w:t xml:space="preserve"> </w:t>
        </w:r>
      </w:ins>
      <w:del w:id="247" w:author="Jérémy Roubin" w:date="2025-10-12T19:09:00Z">
        <w:r w:rsidRPr="00BC364C" w:rsidDel="00B33150">
          <w:rPr>
            <w:rFonts w:ascii="Verdana" w:hAnsi="Verdana"/>
            <w:sz w:val="18"/>
            <w:szCs w:val="18"/>
          </w:rPr>
          <w:delText xml:space="preserve">e l’athlète </w:delText>
        </w:r>
      </w:del>
      <w:r w:rsidRPr="00BC364C">
        <w:rPr>
          <w:rFonts w:ascii="Verdana" w:hAnsi="Verdana"/>
          <w:sz w:val="18"/>
          <w:szCs w:val="18"/>
        </w:rPr>
        <w:t>dont le passeport fait l’objet d’une analyse.</w:t>
      </w:r>
    </w:p>
    <w:p w14:paraId="553449F1" w14:textId="77777777" w:rsidR="002F64EF" w:rsidRPr="00BC364C" w:rsidRDefault="002F64EF" w:rsidP="002F64EF">
      <w:pPr>
        <w:rPr>
          <w:rFonts w:ascii="Verdana" w:hAnsi="Verdana"/>
          <w:sz w:val="18"/>
          <w:szCs w:val="18"/>
        </w:rPr>
      </w:pPr>
    </w:p>
    <w:p w14:paraId="52058C33" w14:textId="6373DA9C" w:rsidR="002F64EF" w:rsidRPr="00DE361D" w:rsidRDefault="00B544E0">
      <w:pPr>
        <w:pStyle w:val="Texte"/>
        <w:rPr>
          <w:sz w:val="18"/>
          <w:szCs w:val="18"/>
          <w:rPrChange w:id="248" w:author="Jean-François ETANCELIN" w:date="2025-10-16T10:22:00Z">
            <w:rPr>
              <w:rFonts w:ascii="Verdana" w:hAnsi="Verdana"/>
              <w:b/>
              <w:sz w:val="18"/>
              <w:szCs w:val="18"/>
            </w:rPr>
          </w:rPrChange>
        </w:rPr>
        <w:pPrChange w:id="249" w:author="Jean-François ETANCELIN" w:date="2025-10-16T10:22:00Z">
          <w:pPr>
            <w:pStyle w:val="Titre31"/>
            <w:numPr>
              <w:ilvl w:val="0"/>
              <w:numId w:val="0"/>
            </w:numPr>
            <w:ind w:left="0" w:firstLine="0"/>
            <w:outlineLvl w:val="2"/>
          </w:pPr>
        </w:pPrChange>
      </w:pPr>
      <w:bookmarkStart w:id="250" w:name="_Toc84603500"/>
      <w:r w:rsidRPr="00DE361D">
        <w:rPr>
          <w:sz w:val="18"/>
          <w:szCs w:val="18"/>
          <w:rPrChange w:id="251" w:author="Jean-François ETANCELIN" w:date="2025-10-16T10:22:00Z">
            <w:rPr>
              <w:b/>
              <w:sz w:val="18"/>
              <w:szCs w:val="18"/>
            </w:rPr>
          </w:rPrChange>
        </w:rPr>
        <w:t>3.</w:t>
      </w:r>
      <w:r w:rsidR="008D3830" w:rsidRPr="00DE361D">
        <w:rPr>
          <w:sz w:val="18"/>
          <w:szCs w:val="18"/>
          <w:rPrChange w:id="252" w:author="Jean-François ETANCELIN" w:date="2025-10-16T10:22:00Z">
            <w:rPr>
              <w:b/>
              <w:sz w:val="18"/>
              <w:szCs w:val="18"/>
            </w:rPr>
          </w:rPrChange>
        </w:rPr>
        <w:t>2</w:t>
      </w:r>
      <w:r w:rsidR="006D1C4F" w:rsidRPr="00DE361D">
        <w:rPr>
          <w:sz w:val="18"/>
          <w:szCs w:val="18"/>
          <w:rPrChange w:id="253" w:author="Jean-François ETANCELIN" w:date="2025-10-16T10:22:00Z">
            <w:rPr>
              <w:b/>
              <w:sz w:val="18"/>
              <w:szCs w:val="18"/>
            </w:rPr>
          </w:rPrChange>
        </w:rPr>
        <w:t>.</w:t>
      </w:r>
      <w:r w:rsidR="0075169C" w:rsidRPr="00DE361D">
        <w:rPr>
          <w:sz w:val="18"/>
          <w:szCs w:val="18"/>
          <w:rPrChange w:id="254" w:author="Jean-François ETANCELIN" w:date="2025-10-16T10:22:00Z">
            <w:rPr>
              <w:b/>
              <w:sz w:val="18"/>
              <w:szCs w:val="18"/>
            </w:rPr>
          </w:rPrChange>
        </w:rPr>
        <w:t>2</w:t>
      </w:r>
      <w:r w:rsidR="006D1C4F" w:rsidRPr="00DE361D">
        <w:rPr>
          <w:sz w:val="18"/>
          <w:szCs w:val="18"/>
          <w:rPrChange w:id="255" w:author="Jean-François ETANCELIN" w:date="2025-10-16T10:22:00Z">
            <w:rPr>
              <w:b/>
              <w:sz w:val="18"/>
              <w:szCs w:val="18"/>
            </w:rPr>
          </w:rPrChange>
        </w:rPr>
        <w:t xml:space="preserve">. </w:t>
      </w:r>
      <w:r w:rsidR="002F64EF" w:rsidRPr="00DE361D">
        <w:rPr>
          <w:sz w:val="18"/>
          <w:szCs w:val="18"/>
          <w:rPrChange w:id="256" w:author="Jean-François ETANCELIN" w:date="2025-10-16T10:22:00Z">
            <w:rPr>
              <w:b/>
              <w:sz w:val="18"/>
              <w:szCs w:val="18"/>
            </w:rPr>
          </w:rPrChange>
        </w:rPr>
        <w:t>Modalités de réalisation de la prestation</w:t>
      </w:r>
      <w:bookmarkEnd w:id="250"/>
    </w:p>
    <w:p w14:paraId="39E05EB7" w14:textId="2EABB63B" w:rsidR="002F64EF" w:rsidRPr="00BC364C" w:rsidRDefault="002F64EF" w:rsidP="002F64EF">
      <w:pPr>
        <w:jc w:val="both"/>
        <w:rPr>
          <w:rFonts w:ascii="Verdana" w:hAnsi="Verdana"/>
          <w:sz w:val="18"/>
          <w:szCs w:val="18"/>
        </w:rPr>
      </w:pPr>
      <w:bookmarkStart w:id="257" w:name="_Toc84603501"/>
      <w:r w:rsidRPr="00BC364C">
        <w:rPr>
          <w:rFonts w:ascii="Verdana" w:hAnsi="Verdana"/>
          <w:sz w:val="18"/>
          <w:szCs w:val="18"/>
        </w:rPr>
        <w:t xml:space="preserve">L’AFLD désigne le titulaire du lot comme UGPA dans </w:t>
      </w:r>
      <w:ins w:id="258" w:author="Jérémy Roubin" w:date="2025-10-12T19:10:00Z">
        <w:r w:rsidR="00B33150">
          <w:rPr>
            <w:rFonts w:ascii="Verdana" w:hAnsi="Verdana"/>
            <w:sz w:val="18"/>
            <w:szCs w:val="18"/>
          </w:rPr>
          <w:t>le logiciel</w:t>
        </w:r>
      </w:ins>
      <w:ins w:id="259" w:author="Jérémy Roubin" w:date="2025-10-12T19:09:00Z">
        <w:r w:rsidR="00B33150">
          <w:rPr>
            <w:rFonts w:ascii="Verdana" w:hAnsi="Verdana"/>
            <w:sz w:val="18"/>
            <w:szCs w:val="18"/>
          </w:rPr>
          <w:t xml:space="preserve"> </w:t>
        </w:r>
      </w:ins>
      <w:r w:rsidRPr="00BC364C">
        <w:rPr>
          <w:rFonts w:ascii="Verdana" w:hAnsi="Verdana"/>
          <w:sz w:val="18"/>
          <w:szCs w:val="18"/>
        </w:rPr>
        <w:t>ADAMS pour son compte.</w:t>
      </w:r>
      <w:bookmarkEnd w:id="257"/>
    </w:p>
    <w:p w14:paraId="1AE4F528" w14:textId="77777777" w:rsidR="006D1C4F" w:rsidRPr="00BC364C" w:rsidRDefault="006D1C4F" w:rsidP="002F64EF">
      <w:pPr>
        <w:jc w:val="both"/>
        <w:rPr>
          <w:rFonts w:ascii="Verdana" w:hAnsi="Verdana"/>
          <w:sz w:val="18"/>
          <w:szCs w:val="18"/>
        </w:rPr>
      </w:pPr>
    </w:p>
    <w:p w14:paraId="6F9E5251" w14:textId="5F8D53C6" w:rsidR="002F64EF" w:rsidRPr="00BC364C" w:rsidRDefault="002F64EF" w:rsidP="002F64EF">
      <w:pPr>
        <w:jc w:val="both"/>
        <w:rPr>
          <w:rFonts w:ascii="Verdana" w:hAnsi="Verdana"/>
          <w:sz w:val="18"/>
          <w:szCs w:val="18"/>
        </w:rPr>
      </w:pPr>
      <w:bookmarkStart w:id="260" w:name="_Toc84603502"/>
      <w:r w:rsidRPr="00BC364C">
        <w:rPr>
          <w:rFonts w:ascii="Verdana" w:hAnsi="Verdana"/>
          <w:sz w:val="18"/>
          <w:szCs w:val="18"/>
        </w:rPr>
        <w:t xml:space="preserve">Toute analyse effectuée sur un échantillon sanguin et/ou urinaire diligentée sur des </w:t>
      </w:r>
      <w:del w:id="261" w:author="Jérémy Roubin" w:date="2025-10-12T19:09:00Z">
        <w:r w:rsidRPr="00BC364C" w:rsidDel="00B33150">
          <w:rPr>
            <w:rFonts w:ascii="Verdana" w:hAnsi="Verdana"/>
            <w:sz w:val="18"/>
            <w:szCs w:val="18"/>
          </w:rPr>
          <w:delText xml:space="preserve">athlètes </w:delText>
        </w:r>
      </w:del>
      <w:ins w:id="262" w:author="Jérémy Roubin" w:date="2025-10-12T19:09:00Z">
        <w:r w:rsidR="00B33150">
          <w:rPr>
            <w:rFonts w:ascii="Verdana" w:hAnsi="Verdana"/>
            <w:sz w:val="18"/>
            <w:szCs w:val="18"/>
          </w:rPr>
          <w:t>sportifs</w:t>
        </w:r>
        <w:r w:rsidR="00B33150" w:rsidRPr="00BC364C">
          <w:rPr>
            <w:rFonts w:ascii="Verdana" w:hAnsi="Verdana"/>
            <w:sz w:val="18"/>
            <w:szCs w:val="18"/>
          </w:rPr>
          <w:t xml:space="preserve"> </w:t>
        </w:r>
      </w:ins>
      <w:r w:rsidRPr="00BC364C">
        <w:rPr>
          <w:rFonts w:ascii="Verdana" w:hAnsi="Verdana"/>
          <w:sz w:val="18"/>
          <w:szCs w:val="18"/>
        </w:rPr>
        <w:t xml:space="preserve">dont l’AFLD est titulaire du passeport donne lieu à une alerte </w:t>
      </w:r>
      <w:ins w:id="263" w:author="Jérémy Roubin" w:date="2025-10-12T19:09:00Z">
        <w:r w:rsidR="00B33150">
          <w:rPr>
            <w:rFonts w:ascii="Verdana" w:hAnsi="Verdana"/>
            <w:sz w:val="18"/>
            <w:szCs w:val="18"/>
          </w:rPr>
          <w:t>d</w:t>
        </w:r>
      </w:ins>
      <w:ins w:id="264" w:author="Jérémy Roubin" w:date="2025-10-12T19:10:00Z">
        <w:r w:rsidR="00B33150">
          <w:rPr>
            <w:rFonts w:ascii="Verdana" w:hAnsi="Verdana"/>
            <w:sz w:val="18"/>
            <w:szCs w:val="18"/>
          </w:rPr>
          <w:t xml:space="preserve">u logiciel </w:t>
        </w:r>
      </w:ins>
      <w:r w:rsidRPr="00BC364C">
        <w:rPr>
          <w:rFonts w:ascii="Verdana" w:hAnsi="Verdana"/>
          <w:sz w:val="18"/>
          <w:szCs w:val="18"/>
        </w:rPr>
        <w:t>ADAMS transmise à l’UGPA retenue pour expertise.</w:t>
      </w:r>
      <w:bookmarkEnd w:id="260"/>
    </w:p>
    <w:p w14:paraId="298FDDE6" w14:textId="77777777" w:rsidR="006D1C4F" w:rsidRPr="00BC364C" w:rsidRDefault="006D1C4F" w:rsidP="002F64EF">
      <w:pPr>
        <w:jc w:val="both"/>
        <w:rPr>
          <w:rFonts w:ascii="Verdana" w:hAnsi="Verdana"/>
          <w:sz w:val="18"/>
          <w:szCs w:val="18"/>
        </w:rPr>
      </w:pPr>
    </w:p>
    <w:p w14:paraId="27C8E457" w14:textId="1BB0DEF6" w:rsidR="002F64EF" w:rsidRPr="00F30B21" w:rsidRDefault="002F64EF" w:rsidP="002F64EF">
      <w:pPr>
        <w:jc w:val="both"/>
        <w:rPr>
          <w:rFonts w:ascii="Verdana" w:hAnsi="Verdana"/>
          <w:sz w:val="18"/>
          <w:szCs w:val="18"/>
        </w:rPr>
      </w:pPr>
      <w:bookmarkStart w:id="265" w:name="_Toc84603503"/>
      <w:r w:rsidRPr="00BC364C">
        <w:rPr>
          <w:rFonts w:ascii="Verdana" w:hAnsi="Verdana"/>
          <w:sz w:val="18"/>
          <w:szCs w:val="18"/>
        </w:rPr>
        <w:t xml:space="preserve">L’UGPA doit ainsi expertiser les </w:t>
      </w:r>
      <w:r w:rsidRPr="00F30B21">
        <w:rPr>
          <w:rFonts w:ascii="Verdana" w:hAnsi="Verdana"/>
          <w:sz w:val="18"/>
          <w:szCs w:val="18"/>
        </w:rPr>
        <w:t xml:space="preserve">données saisies dans </w:t>
      </w:r>
      <w:ins w:id="266" w:author="Jérémy Roubin" w:date="2025-10-12T19:09:00Z">
        <w:r w:rsidR="00B33150">
          <w:rPr>
            <w:rFonts w:ascii="Verdana" w:hAnsi="Verdana"/>
            <w:sz w:val="18"/>
            <w:szCs w:val="18"/>
          </w:rPr>
          <w:t>l</w:t>
        </w:r>
      </w:ins>
      <w:ins w:id="267" w:author="Jérémy Roubin" w:date="2025-10-12T19:10:00Z">
        <w:r w:rsidR="00B33150">
          <w:rPr>
            <w:rFonts w:ascii="Verdana" w:hAnsi="Verdana"/>
            <w:sz w:val="18"/>
            <w:szCs w:val="18"/>
          </w:rPr>
          <w:t xml:space="preserve">e logiciel </w:t>
        </w:r>
      </w:ins>
      <w:r w:rsidRPr="00F30B21">
        <w:rPr>
          <w:rFonts w:ascii="Verdana" w:hAnsi="Verdana"/>
          <w:sz w:val="18"/>
          <w:szCs w:val="18"/>
        </w:rPr>
        <w:t>ADAMS, toute recommandation ou demande d’information à l’AFLD sont saisies dans le logiciel ADAMS.</w:t>
      </w:r>
      <w:bookmarkEnd w:id="265"/>
    </w:p>
    <w:p w14:paraId="7F574E6D" w14:textId="77777777" w:rsidR="006D1C4F" w:rsidRPr="00F30B21" w:rsidRDefault="006D1C4F" w:rsidP="002F64EF">
      <w:pPr>
        <w:jc w:val="both"/>
        <w:rPr>
          <w:rFonts w:ascii="Verdana" w:hAnsi="Verdana"/>
          <w:sz w:val="18"/>
          <w:szCs w:val="18"/>
        </w:rPr>
      </w:pPr>
    </w:p>
    <w:p w14:paraId="60EC9B45" w14:textId="502C5B7F" w:rsidR="002F64EF" w:rsidRPr="00BC364C" w:rsidRDefault="002F64EF" w:rsidP="002F64EF">
      <w:pPr>
        <w:jc w:val="both"/>
        <w:rPr>
          <w:rFonts w:ascii="Verdana" w:hAnsi="Verdana"/>
          <w:sz w:val="18"/>
          <w:szCs w:val="18"/>
        </w:rPr>
      </w:pPr>
      <w:bookmarkStart w:id="268" w:name="_Toc84603504"/>
      <w:r w:rsidRPr="00F30B21">
        <w:rPr>
          <w:rFonts w:ascii="Verdana" w:hAnsi="Verdana"/>
          <w:sz w:val="18"/>
          <w:szCs w:val="18"/>
        </w:rPr>
        <w:t>L’UGPA procède à l’examen des profils biologiques conformément aux dispositions applicables du code du sport (notamment ses articles L. 232-22-1 et</w:t>
      </w:r>
      <w:r w:rsidRPr="00BC364C">
        <w:rPr>
          <w:rFonts w:ascii="Verdana" w:hAnsi="Verdana"/>
          <w:sz w:val="18"/>
          <w:szCs w:val="18"/>
        </w:rPr>
        <w:t xml:space="preserve"> R. 232-67-16) et des standards internationaux élaborés par l’AMA (annexe C du standard international pour la gestion des résultats).</w:t>
      </w:r>
    </w:p>
    <w:p w14:paraId="50BEEF07" w14:textId="16791B37" w:rsidR="00022AEF" w:rsidRPr="00BC364C" w:rsidRDefault="00022AEF" w:rsidP="002F64EF">
      <w:pPr>
        <w:jc w:val="both"/>
        <w:rPr>
          <w:rFonts w:ascii="Verdana" w:hAnsi="Verdana"/>
          <w:sz w:val="18"/>
          <w:szCs w:val="18"/>
        </w:rPr>
      </w:pPr>
    </w:p>
    <w:p w14:paraId="3F15C135" w14:textId="7EE5FD28" w:rsidR="00022AEF" w:rsidRDefault="00022AEF" w:rsidP="002F64EF">
      <w:pPr>
        <w:jc w:val="both"/>
        <w:rPr>
          <w:rFonts w:ascii="Verdana" w:hAnsi="Verdana"/>
          <w:sz w:val="18"/>
          <w:szCs w:val="18"/>
        </w:rPr>
      </w:pPr>
      <w:r w:rsidRPr="00BC364C">
        <w:rPr>
          <w:rFonts w:ascii="Verdana" w:hAnsi="Verdana"/>
          <w:sz w:val="18"/>
          <w:szCs w:val="18"/>
        </w:rPr>
        <w:t>Des réunions de travail sur les passeports atypiques sont organisées avec l’APMU de façon à assurer le suivi de ces cas, de disposer de conseils de la part de l’APMU</w:t>
      </w:r>
      <w:del w:id="269" w:author="Jérémy Roubin" w:date="2025-10-12T19:11:00Z">
        <w:r w:rsidRPr="00BC364C" w:rsidDel="00B33150">
          <w:rPr>
            <w:rFonts w:ascii="Verdana" w:hAnsi="Verdana"/>
            <w:sz w:val="18"/>
            <w:szCs w:val="18"/>
          </w:rPr>
          <w:delText>,</w:delText>
        </w:r>
      </w:del>
      <w:r w:rsidRPr="00BC364C">
        <w:rPr>
          <w:rFonts w:ascii="Verdana" w:hAnsi="Verdana"/>
          <w:sz w:val="18"/>
          <w:szCs w:val="18"/>
        </w:rPr>
        <w:t xml:space="preserve"> afin de définir une stratégie de contrôles et/ou d’enquêtes appropriée</w:t>
      </w:r>
      <w:r w:rsidR="00DB15E9">
        <w:rPr>
          <w:rFonts w:ascii="Verdana" w:hAnsi="Verdana"/>
          <w:sz w:val="18"/>
          <w:szCs w:val="18"/>
        </w:rPr>
        <w:t xml:space="preserve"> (</w:t>
      </w:r>
      <w:r w:rsidR="00DB15E9" w:rsidRPr="0075169C">
        <w:rPr>
          <w:rFonts w:ascii="Verdana" w:hAnsi="Verdana"/>
          <w:b/>
          <w:sz w:val="18"/>
          <w:szCs w:val="18"/>
        </w:rPr>
        <w:t>UO 105</w:t>
      </w:r>
      <w:r w:rsidR="00DB15E9">
        <w:rPr>
          <w:rFonts w:ascii="Verdana" w:hAnsi="Verdana"/>
          <w:sz w:val="18"/>
          <w:szCs w:val="18"/>
        </w:rPr>
        <w:t xml:space="preserve">). </w:t>
      </w:r>
    </w:p>
    <w:p w14:paraId="2BB704A0" w14:textId="47160570" w:rsidR="00DB15E9" w:rsidRDefault="00DB15E9" w:rsidP="002F64EF">
      <w:pPr>
        <w:jc w:val="both"/>
        <w:rPr>
          <w:rFonts w:ascii="Verdana" w:hAnsi="Verdana"/>
          <w:sz w:val="18"/>
          <w:szCs w:val="18"/>
        </w:rPr>
      </w:pPr>
      <w:r>
        <w:rPr>
          <w:rFonts w:ascii="Verdana" w:hAnsi="Verdana"/>
          <w:sz w:val="18"/>
          <w:szCs w:val="18"/>
        </w:rPr>
        <w:t>Les expertises donnent lieu à une unité de prix en propre (</w:t>
      </w:r>
      <w:r w:rsidRPr="0075169C">
        <w:rPr>
          <w:rFonts w:ascii="Verdana" w:hAnsi="Verdana"/>
          <w:b/>
          <w:sz w:val="18"/>
          <w:szCs w:val="18"/>
        </w:rPr>
        <w:t>UO 106</w:t>
      </w:r>
      <w:r>
        <w:rPr>
          <w:rFonts w:ascii="Verdana" w:hAnsi="Verdana"/>
          <w:sz w:val="18"/>
          <w:szCs w:val="18"/>
        </w:rPr>
        <w:t>).</w:t>
      </w:r>
    </w:p>
    <w:p w14:paraId="7A6173DD" w14:textId="281AE59B" w:rsidR="00F448DB" w:rsidRDefault="00DB15E9" w:rsidP="00F448DB">
      <w:pPr>
        <w:jc w:val="both"/>
        <w:rPr>
          <w:rFonts w:ascii="Verdana" w:hAnsi="Verdana"/>
          <w:sz w:val="18"/>
          <w:szCs w:val="18"/>
        </w:rPr>
      </w:pPr>
      <w:r>
        <w:rPr>
          <w:rFonts w:ascii="Verdana" w:hAnsi="Verdana"/>
          <w:sz w:val="18"/>
          <w:szCs w:val="18"/>
        </w:rPr>
        <w:t>Des expertises externes (</w:t>
      </w:r>
      <w:r w:rsidRPr="0075169C">
        <w:rPr>
          <w:rFonts w:ascii="Verdana" w:hAnsi="Verdana"/>
          <w:b/>
          <w:sz w:val="18"/>
          <w:szCs w:val="18"/>
        </w:rPr>
        <w:t>UO 104</w:t>
      </w:r>
      <w:r>
        <w:rPr>
          <w:rFonts w:ascii="Verdana" w:hAnsi="Verdana"/>
          <w:sz w:val="18"/>
          <w:szCs w:val="18"/>
        </w:rPr>
        <w:t>) peuvent être demandées.</w:t>
      </w:r>
      <w:bookmarkEnd w:id="268"/>
    </w:p>
    <w:p w14:paraId="2AE730FE" w14:textId="77777777" w:rsidR="00F448DB" w:rsidRPr="00F448DB" w:rsidRDefault="00F448DB">
      <w:pPr>
        <w:pStyle w:val="Texte"/>
        <w:rPr>
          <w:sz w:val="18"/>
          <w:szCs w:val="18"/>
        </w:rPr>
        <w:pPrChange w:id="270" w:author="Jean-François ETANCELIN" w:date="2025-10-16T10:22:00Z">
          <w:pPr>
            <w:jc w:val="both"/>
          </w:pPr>
        </w:pPrChange>
      </w:pPr>
    </w:p>
    <w:p w14:paraId="700D92B6" w14:textId="0E9B643F" w:rsidR="002F64EF" w:rsidRPr="00DE361D" w:rsidRDefault="00B544E0">
      <w:pPr>
        <w:pStyle w:val="Texte"/>
        <w:rPr>
          <w:sz w:val="18"/>
          <w:szCs w:val="18"/>
          <w:rPrChange w:id="271" w:author="Jean-François ETANCELIN" w:date="2025-10-16T10:22:00Z">
            <w:rPr>
              <w:rFonts w:ascii="Verdana" w:hAnsi="Verdana"/>
              <w:b/>
              <w:sz w:val="18"/>
              <w:szCs w:val="18"/>
            </w:rPr>
          </w:rPrChange>
        </w:rPr>
        <w:pPrChange w:id="272" w:author="Jean-François ETANCELIN" w:date="2025-10-16T10:22:00Z">
          <w:pPr>
            <w:pStyle w:val="Titre31"/>
            <w:numPr>
              <w:ilvl w:val="0"/>
              <w:numId w:val="0"/>
            </w:numPr>
            <w:ind w:left="0" w:firstLine="0"/>
            <w:outlineLvl w:val="2"/>
          </w:pPr>
        </w:pPrChange>
      </w:pPr>
      <w:r w:rsidRPr="00DE361D">
        <w:rPr>
          <w:sz w:val="18"/>
          <w:szCs w:val="18"/>
          <w:rPrChange w:id="273" w:author="Jean-François ETANCELIN" w:date="2025-10-16T10:22:00Z">
            <w:rPr>
              <w:b/>
              <w:sz w:val="18"/>
              <w:szCs w:val="18"/>
            </w:rPr>
          </w:rPrChange>
        </w:rPr>
        <w:t>3.</w:t>
      </w:r>
      <w:r w:rsidR="008D3830" w:rsidRPr="00DE361D">
        <w:rPr>
          <w:sz w:val="18"/>
          <w:szCs w:val="18"/>
          <w:rPrChange w:id="274" w:author="Jean-François ETANCELIN" w:date="2025-10-16T10:22:00Z">
            <w:rPr>
              <w:b/>
              <w:sz w:val="18"/>
              <w:szCs w:val="18"/>
            </w:rPr>
          </w:rPrChange>
        </w:rPr>
        <w:t>2.</w:t>
      </w:r>
      <w:r w:rsidR="0075169C" w:rsidRPr="00DE361D">
        <w:rPr>
          <w:sz w:val="18"/>
          <w:szCs w:val="18"/>
          <w:rPrChange w:id="275" w:author="Jean-François ETANCELIN" w:date="2025-10-16T10:22:00Z">
            <w:rPr>
              <w:b/>
              <w:sz w:val="18"/>
              <w:szCs w:val="18"/>
            </w:rPr>
          </w:rPrChange>
        </w:rPr>
        <w:t>3</w:t>
      </w:r>
      <w:r w:rsidR="006D1C4F" w:rsidRPr="00DE361D">
        <w:rPr>
          <w:sz w:val="18"/>
          <w:szCs w:val="18"/>
          <w:rPrChange w:id="276" w:author="Jean-François ETANCELIN" w:date="2025-10-16T10:22:00Z">
            <w:rPr>
              <w:b/>
              <w:sz w:val="18"/>
              <w:szCs w:val="18"/>
            </w:rPr>
          </w:rPrChange>
        </w:rPr>
        <w:t xml:space="preserve">. </w:t>
      </w:r>
      <w:r w:rsidR="002F64EF" w:rsidRPr="00DE361D">
        <w:rPr>
          <w:sz w:val="18"/>
          <w:szCs w:val="18"/>
          <w:rPrChange w:id="277" w:author="Jean-François ETANCELIN" w:date="2025-10-16T10:22:00Z">
            <w:rPr>
              <w:b/>
              <w:sz w:val="18"/>
              <w:szCs w:val="18"/>
            </w:rPr>
          </w:rPrChange>
        </w:rPr>
        <w:t>Devoir d’alerte et de conseil</w:t>
      </w:r>
    </w:p>
    <w:p w14:paraId="53C2387E" w14:textId="5C136550" w:rsidR="002F64EF" w:rsidRPr="00BC364C" w:rsidRDefault="002F64EF" w:rsidP="002F64EF">
      <w:pPr>
        <w:jc w:val="both"/>
        <w:rPr>
          <w:rFonts w:ascii="Verdana" w:hAnsi="Verdana"/>
          <w:sz w:val="18"/>
          <w:szCs w:val="18"/>
        </w:rPr>
      </w:pPr>
      <w:r w:rsidRPr="00BC364C">
        <w:rPr>
          <w:rFonts w:ascii="Verdana" w:hAnsi="Verdana"/>
          <w:sz w:val="18"/>
          <w:szCs w:val="18"/>
        </w:rPr>
        <w:t xml:space="preserve">Le titulaire est tenu à une obligation générale de conseil, d'information, de recommandation et de mise en garde, sur les prestations incluses dans le périmètre contractuel.  Le devoir de conseil et d’alerte auprès de l’AFLD doit contribuer à l’amélioration du traitement des informations et à l’efficacité de la prestation. Il proposera toute adaptation, amélioration ou modernisation qu’il juge souhaitable en vue d’optimiser la prestation. </w:t>
      </w:r>
    </w:p>
    <w:p w14:paraId="6F228906" w14:textId="77777777" w:rsidR="006D1C4F" w:rsidRPr="00BC364C" w:rsidRDefault="006D1C4F" w:rsidP="002F64EF">
      <w:pPr>
        <w:jc w:val="both"/>
        <w:rPr>
          <w:rFonts w:ascii="Verdana" w:hAnsi="Verdana"/>
          <w:sz w:val="18"/>
          <w:szCs w:val="18"/>
        </w:rPr>
      </w:pPr>
    </w:p>
    <w:p w14:paraId="5CFE14A9" w14:textId="77777777" w:rsidR="002F64EF" w:rsidRPr="00BC364C" w:rsidRDefault="002F64EF" w:rsidP="002F64EF">
      <w:pPr>
        <w:rPr>
          <w:rFonts w:ascii="Verdana" w:hAnsi="Verdana"/>
          <w:sz w:val="18"/>
          <w:szCs w:val="18"/>
        </w:rPr>
      </w:pPr>
      <w:r w:rsidRPr="00BC364C">
        <w:rPr>
          <w:rFonts w:ascii="Verdana" w:hAnsi="Verdana"/>
          <w:sz w:val="18"/>
          <w:szCs w:val="18"/>
        </w:rPr>
        <w:t xml:space="preserve">L’obligation de conseil portera au minimum </w:t>
      </w:r>
      <w:commentRangeStart w:id="278"/>
      <w:commentRangeStart w:id="279"/>
      <w:r w:rsidRPr="00BC364C">
        <w:rPr>
          <w:rFonts w:ascii="Verdana" w:hAnsi="Verdana"/>
          <w:sz w:val="18"/>
          <w:szCs w:val="18"/>
        </w:rPr>
        <w:t xml:space="preserve">sur </w:t>
      </w:r>
      <w:commentRangeEnd w:id="278"/>
      <w:r w:rsidR="00B33150">
        <w:rPr>
          <w:rStyle w:val="Marquedecommentaire"/>
          <w:rFonts w:ascii="Verdana" w:eastAsia="Times New Roman" w:hAnsi="Verdana"/>
          <w:bdr w:val="none" w:sz="0" w:space="0" w:color="auto"/>
          <w:lang w:eastAsia="ja-JP"/>
        </w:rPr>
        <w:commentReference w:id="278"/>
      </w:r>
      <w:commentRangeEnd w:id="279"/>
      <w:r w:rsidR="0035153D">
        <w:rPr>
          <w:rStyle w:val="Marquedecommentaire"/>
          <w:rFonts w:ascii="Verdana" w:eastAsia="Times New Roman" w:hAnsi="Verdana"/>
          <w:bdr w:val="none" w:sz="0" w:space="0" w:color="auto"/>
          <w:lang w:eastAsia="ja-JP"/>
        </w:rPr>
        <w:commentReference w:id="279"/>
      </w:r>
      <w:r w:rsidRPr="00BC364C">
        <w:rPr>
          <w:rFonts w:ascii="Verdana" w:hAnsi="Verdana"/>
          <w:sz w:val="18"/>
          <w:szCs w:val="18"/>
        </w:rPr>
        <w:t>:</w:t>
      </w:r>
    </w:p>
    <w:p w14:paraId="1A6B7DE6" w14:textId="7132C5D6" w:rsidR="002F64EF" w:rsidRPr="00BC364C" w:rsidRDefault="002F64EF" w:rsidP="002F64EF">
      <w:pPr>
        <w:pStyle w:val="Sansinterligne"/>
        <w:rPr>
          <w:rFonts w:ascii="Verdana" w:hAnsi="Verdana"/>
          <w:sz w:val="18"/>
          <w:szCs w:val="18"/>
        </w:rPr>
      </w:pPr>
      <w:r w:rsidRPr="00BC364C">
        <w:rPr>
          <w:rFonts w:ascii="Verdana" w:hAnsi="Verdana" w:hint="cs"/>
          <w:sz w:val="18"/>
          <w:szCs w:val="18"/>
        </w:rPr>
        <w:t>•</w:t>
      </w:r>
      <w:r w:rsidRPr="00BC364C">
        <w:rPr>
          <w:rFonts w:ascii="Verdana" w:hAnsi="Verdana"/>
          <w:sz w:val="18"/>
          <w:szCs w:val="18"/>
        </w:rPr>
        <w:tab/>
        <w:t>la prise en compte des modifications propos</w:t>
      </w:r>
      <w:r w:rsidRPr="00BC364C">
        <w:rPr>
          <w:rFonts w:ascii="Verdana" w:hAnsi="Verdana" w:hint="cs"/>
          <w:sz w:val="18"/>
          <w:szCs w:val="18"/>
        </w:rPr>
        <w:t>é</w:t>
      </w:r>
      <w:r w:rsidRPr="00BC364C">
        <w:rPr>
          <w:rFonts w:ascii="Verdana" w:hAnsi="Verdana"/>
          <w:sz w:val="18"/>
          <w:szCs w:val="18"/>
        </w:rPr>
        <w:t>es par l</w:t>
      </w:r>
      <w:r w:rsidRPr="00BC364C">
        <w:rPr>
          <w:rFonts w:ascii="Verdana" w:hAnsi="Verdana" w:hint="cs"/>
          <w:sz w:val="18"/>
          <w:szCs w:val="18"/>
        </w:rPr>
        <w:t>’</w:t>
      </w:r>
      <w:r w:rsidRPr="00BC364C">
        <w:rPr>
          <w:rFonts w:ascii="Verdana" w:hAnsi="Verdana"/>
          <w:sz w:val="18"/>
          <w:szCs w:val="18"/>
        </w:rPr>
        <w:t xml:space="preserve">AMA </w:t>
      </w:r>
      <w:del w:id="280" w:author="Adeline Molina" w:date="2025-10-17T11:05:00Z">
        <w:r w:rsidRPr="00BC364C" w:rsidDel="0035153D">
          <w:rPr>
            <w:rFonts w:ascii="Verdana" w:hAnsi="Verdana"/>
            <w:sz w:val="18"/>
            <w:szCs w:val="18"/>
          </w:rPr>
          <w:delText>ou d</w:delText>
        </w:r>
        <w:r w:rsidRPr="00BC364C" w:rsidDel="0035153D">
          <w:rPr>
            <w:rFonts w:ascii="Verdana" w:hAnsi="Verdana" w:hint="cs"/>
            <w:sz w:val="18"/>
            <w:szCs w:val="18"/>
          </w:rPr>
          <w:delText>’</w:delText>
        </w:r>
        <w:r w:rsidRPr="00BC364C" w:rsidDel="0035153D">
          <w:rPr>
            <w:rFonts w:ascii="Verdana" w:hAnsi="Verdana"/>
            <w:sz w:val="18"/>
            <w:szCs w:val="18"/>
          </w:rPr>
          <w:delText>autres entit</w:delText>
        </w:r>
        <w:r w:rsidRPr="00BC364C" w:rsidDel="0035153D">
          <w:rPr>
            <w:rFonts w:ascii="Verdana" w:hAnsi="Verdana" w:hint="cs"/>
            <w:sz w:val="18"/>
            <w:szCs w:val="18"/>
          </w:rPr>
          <w:delText>é</w:delText>
        </w:r>
        <w:r w:rsidRPr="00BC364C" w:rsidDel="0035153D">
          <w:rPr>
            <w:rFonts w:ascii="Verdana" w:hAnsi="Verdana"/>
            <w:sz w:val="18"/>
            <w:szCs w:val="18"/>
          </w:rPr>
          <w:delText xml:space="preserve">s antidopage </w:delText>
        </w:r>
      </w:del>
      <w:r w:rsidRPr="00BC364C">
        <w:rPr>
          <w:rFonts w:ascii="Verdana" w:hAnsi="Verdana"/>
          <w:sz w:val="18"/>
          <w:szCs w:val="18"/>
        </w:rPr>
        <w:t>dans le respect des standards internationaux</w:t>
      </w:r>
    </w:p>
    <w:p w14:paraId="32310A54" w14:textId="77777777" w:rsidR="0035153D" w:rsidRDefault="002F64EF" w:rsidP="002F64EF">
      <w:pPr>
        <w:pStyle w:val="Sansinterligne"/>
        <w:rPr>
          <w:ins w:id="281" w:author="Adeline Molina" w:date="2025-10-17T11:06:00Z"/>
          <w:rFonts w:ascii="Verdana" w:hAnsi="Verdana"/>
          <w:sz w:val="18"/>
          <w:szCs w:val="18"/>
        </w:rPr>
      </w:pPr>
      <w:r w:rsidRPr="00BC364C">
        <w:rPr>
          <w:rFonts w:ascii="Verdana" w:hAnsi="Verdana" w:hint="cs"/>
          <w:sz w:val="18"/>
          <w:szCs w:val="18"/>
        </w:rPr>
        <w:t>•</w:t>
      </w:r>
      <w:r w:rsidRPr="00BC364C">
        <w:rPr>
          <w:rFonts w:ascii="Verdana" w:hAnsi="Verdana"/>
          <w:sz w:val="18"/>
          <w:szCs w:val="18"/>
        </w:rPr>
        <w:tab/>
        <w:t>l</w:t>
      </w:r>
      <w:r w:rsidRPr="00BC364C">
        <w:rPr>
          <w:rFonts w:ascii="Verdana" w:hAnsi="Verdana" w:hint="cs"/>
          <w:sz w:val="18"/>
          <w:szCs w:val="18"/>
        </w:rPr>
        <w:t>’</w:t>
      </w:r>
      <w:r w:rsidRPr="00BC364C">
        <w:rPr>
          <w:rFonts w:ascii="Verdana" w:hAnsi="Verdana"/>
          <w:sz w:val="18"/>
          <w:szCs w:val="18"/>
        </w:rPr>
        <w:t>am</w:t>
      </w:r>
      <w:r w:rsidRPr="00BC364C">
        <w:rPr>
          <w:rFonts w:ascii="Verdana" w:hAnsi="Verdana" w:hint="cs"/>
          <w:sz w:val="18"/>
          <w:szCs w:val="18"/>
        </w:rPr>
        <w:t>é</w:t>
      </w:r>
      <w:r w:rsidRPr="00BC364C">
        <w:rPr>
          <w:rFonts w:ascii="Verdana" w:hAnsi="Verdana"/>
          <w:sz w:val="18"/>
          <w:szCs w:val="18"/>
        </w:rPr>
        <w:t>lioration de l</w:t>
      </w:r>
      <w:r w:rsidRPr="00BC364C">
        <w:rPr>
          <w:rFonts w:ascii="Verdana" w:hAnsi="Verdana" w:hint="cs"/>
          <w:sz w:val="18"/>
          <w:szCs w:val="18"/>
        </w:rPr>
        <w:t>’</w:t>
      </w:r>
      <w:r w:rsidRPr="00BC364C">
        <w:rPr>
          <w:rFonts w:ascii="Verdana" w:hAnsi="Verdana"/>
          <w:sz w:val="18"/>
          <w:szCs w:val="18"/>
        </w:rPr>
        <w:t>organisation et de la coordination</w:t>
      </w:r>
    </w:p>
    <w:p w14:paraId="28C9A69D" w14:textId="4869EE04" w:rsidR="002F64EF" w:rsidRPr="00BC364C" w:rsidDel="0035153D" w:rsidRDefault="0035153D" w:rsidP="002F64EF">
      <w:pPr>
        <w:pStyle w:val="Sansinterligne"/>
        <w:rPr>
          <w:del w:id="282" w:author="Adeline Molina" w:date="2025-10-17T11:06:00Z"/>
          <w:rFonts w:ascii="Verdana" w:hAnsi="Verdana"/>
          <w:sz w:val="18"/>
          <w:szCs w:val="18"/>
        </w:rPr>
      </w:pPr>
      <w:ins w:id="283" w:author="Adeline Molina" w:date="2025-10-17T11:06:00Z">
        <w:r w:rsidRPr="00BC364C">
          <w:rPr>
            <w:rFonts w:ascii="Verdana" w:hAnsi="Verdana" w:hint="cs"/>
            <w:sz w:val="18"/>
            <w:szCs w:val="18"/>
          </w:rPr>
          <w:t>•</w:t>
        </w:r>
        <w:r>
          <w:rPr>
            <w:rFonts w:ascii="Verdana" w:hAnsi="Verdana"/>
            <w:sz w:val="18"/>
            <w:szCs w:val="18"/>
          </w:rPr>
          <w:t xml:space="preserve"> la désignation d’experts lorsque demandé par l’AFLD</w:t>
        </w:r>
      </w:ins>
      <w:del w:id="284" w:author="Adeline Molina" w:date="2025-10-17T11:06:00Z">
        <w:r w:rsidR="002F64EF" w:rsidRPr="00BC364C" w:rsidDel="0035153D">
          <w:rPr>
            <w:rFonts w:ascii="Verdana" w:hAnsi="Verdana"/>
            <w:sz w:val="18"/>
            <w:szCs w:val="18"/>
          </w:rPr>
          <w:delText>.</w:delText>
        </w:r>
      </w:del>
    </w:p>
    <w:p w14:paraId="5B09A881" w14:textId="77777777" w:rsidR="002F64EF" w:rsidRPr="00BC364C" w:rsidRDefault="002F64EF">
      <w:pPr>
        <w:pStyle w:val="Texte"/>
        <w:rPr>
          <w:sz w:val="18"/>
          <w:szCs w:val="18"/>
        </w:rPr>
        <w:pPrChange w:id="285" w:author="Jean-François ETANCELIN" w:date="2025-10-16T10:22:00Z">
          <w:pPr>
            <w:pStyle w:val="Sansinterligne"/>
            <w:jc w:val="both"/>
          </w:pPr>
        </w:pPrChange>
      </w:pPr>
    </w:p>
    <w:p w14:paraId="1C92440B" w14:textId="4EF13420" w:rsidR="002F64EF" w:rsidRDefault="00B544E0" w:rsidP="00DE361D">
      <w:pPr>
        <w:rPr>
          <w:ins w:id="286" w:author="Jean-François ETANCELIN" w:date="2025-10-16T10:23:00Z"/>
          <w:rFonts w:ascii="Verdana" w:hAnsi="Verdana"/>
          <w:b/>
          <w:bCs/>
          <w:color w:val="FF0000"/>
          <w:sz w:val="18"/>
          <w:szCs w:val="18"/>
        </w:rPr>
      </w:pPr>
      <w:bookmarkStart w:id="287" w:name="_Toc86396141"/>
      <w:r w:rsidRPr="00DE361D">
        <w:rPr>
          <w:rFonts w:ascii="Verdana" w:hAnsi="Verdana"/>
          <w:b/>
          <w:bCs/>
          <w:color w:val="000000" w:themeColor="text1"/>
          <w:sz w:val="18"/>
          <w:szCs w:val="18"/>
          <w:rPrChange w:id="288" w:author="Jean-François ETANCELIN" w:date="2025-10-16T10:24:00Z">
            <w:rPr>
              <w:rFonts w:ascii="Verdana" w:hAnsi="Verdana"/>
              <w:b/>
              <w:sz w:val="18"/>
              <w:szCs w:val="18"/>
            </w:rPr>
          </w:rPrChange>
        </w:rPr>
        <w:t xml:space="preserve">4 </w:t>
      </w:r>
      <w:r w:rsidR="002F64EF" w:rsidRPr="00DE361D">
        <w:rPr>
          <w:rFonts w:ascii="Verdana" w:hAnsi="Verdana"/>
          <w:b/>
          <w:bCs/>
          <w:color w:val="000000" w:themeColor="text1"/>
          <w:sz w:val="18"/>
          <w:szCs w:val="18"/>
          <w:rPrChange w:id="289" w:author="Jean-François ETANCELIN" w:date="2025-10-16T10:24:00Z">
            <w:rPr>
              <w:rFonts w:ascii="Verdana" w:hAnsi="Verdana"/>
              <w:b/>
              <w:sz w:val="18"/>
              <w:szCs w:val="18"/>
            </w:rPr>
          </w:rPrChange>
        </w:rPr>
        <w:t>Informations générales de l’accord-cadre</w:t>
      </w:r>
      <w:bookmarkEnd w:id="287"/>
    </w:p>
    <w:p w14:paraId="16698426" w14:textId="77777777" w:rsidR="00DE361D" w:rsidRPr="00DE361D" w:rsidRDefault="00DE361D">
      <w:pPr>
        <w:rPr>
          <w:rFonts w:ascii="Verdana" w:hAnsi="Verdana"/>
          <w:b/>
          <w:bCs/>
          <w:color w:val="FF0000"/>
          <w:sz w:val="18"/>
          <w:szCs w:val="18"/>
          <w:rPrChange w:id="290" w:author="Jean-François ETANCELIN" w:date="2025-10-16T10:23:00Z">
            <w:rPr>
              <w:rFonts w:ascii="Verdana" w:hAnsi="Verdana"/>
              <w:b/>
              <w:sz w:val="18"/>
              <w:szCs w:val="18"/>
            </w:rPr>
          </w:rPrChange>
        </w:rPr>
        <w:pPrChange w:id="291" w:author="Jean-François ETANCELIN" w:date="2025-10-16T10:23:00Z">
          <w:pPr>
            <w:pStyle w:val="Titre21"/>
            <w:numPr>
              <w:ilvl w:val="0"/>
              <w:numId w:val="0"/>
            </w:numPr>
            <w:ind w:left="0" w:firstLine="0"/>
            <w:outlineLvl w:val="1"/>
          </w:pPr>
        </w:pPrChange>
      </w:pPr>
    </w:p>
    <w:p w14:paraId="3249120B" w14:textId="36DBBD6C" w:rsidR="002F64EF" w:rsidRPr="00DE361D" w:rsidRDefault="00B544E0">
      <w:pPr>
        <w:pStyle w:val="Texte"/>
        <w:rPr>
          <w:sz w:val="18"/>
          <w:szCs w:val="18"/>
          <w:rPrChange w:id="292" w:author="Jean-François ETANCELIN" w:date="2025-10-16T10:22:00Z">
            <w:rPr>
              <w:rFonts w:ascii="Verdana" w:hAnsi="Verdana"/>
              <w:b/>
              <w:sz w:val="18"/>
              <w:szCs w:val="18"/>
            </w:rPr>
          </w:rPrChange>
        </w:rPr>
        <w:pPrChange w:id="293" w:author="Jean-François ETANCELIN" w:date="2025-10-16T10:22:00Z">
          <w:pPr>
            <w:pStyle w:val="Titre21"/>
            <w:numPr>
              <w:ilvl w:val="0"/>
              <w:numId w:val="0"/>
            </w:numPr>
            <w:ind w:left="0" w:firstLine="0"/>
            <w:outlineLvl w:val="1"/>
          </w:pPr>
        </w:pPrChange>
      </w:pPr>
      <w:r w:rsidRPr="00DE361D">
        <w:rPr>
          <w:sz w:val="18"/>
          <w:szCs w:val="18"/>
          <w:rPrChange w:id="294" w:author="Jean-François ETANCELIN" w:date="2025-10-16T10:22:00Z">
            <w:rPr>
              <w:b/>
              <w:sz w:val="18"/>
              <w:szCs w:val="18"/>
            </w:rPr>
          </w:rPrChange>
        </w:rPr>
        <w:t xml:space="preserve">4.1. </w:t>
      </w:r>
      <w:r w:rsidR="002F64EF" w:rsidRPr="00DE361D">
        <w:rPr>
          <w:sz w:val="18"/>
          <w:szCs w:val="18"/>
          <w:rPrChange w:id="295" w:author="Jean-François ETANCELIN" w:date="2025-10-16T10:22:00Z">
            <w:rPr>
              <w:b/>
              <w:sz w:val="18"/>
              <w:szCs w:val="18"/>
            </w:rPr>
          </w:rPrChange>
        </w:rPr>
        <w:t>Modalités organisationnelles</w:t>
      </w:r>
    </w:p>
    <w:p w14:paraId="384604BE" w14:textId="3704CE89" w:rsidR="002F64EF" w:rsidRPr="00DE361D" w:rsidRDefault="00B544E0">
      <w:pPr>
        <w:pStyle w:val="Texte"/>
        <w:rPr>
          <w:sz w:val="18"/>
          <w:szCs w:val="18"/>
          <w:rPrChange w:id="296" w:author="Jean-François ETANCELIN" w:date="2025-10-16T10:22:00Z">
            <w:rPr>
              <w:rFonts w:ascii="Verdana" w:hAnsi="Verdana"/>
              <w:b/>
              <w:sz w:val="18"/>
              <w:szCs w:val="18"/>
            </w:rPr>
          </w:rPrChange>
        </w:rPr>
        <w:pPrChange w:id="297" w:author="Jean-François ETANCELIN" w:date="2025-10-16T10:22:00Z">
          <w:pPr>
            <w:pStyle w:val="Titre31"/>
            <w:numPr>
              <w:ilvl w:val="0"/>
              <w:numId w:val="0"/>
            </w:numPr>
            <w:ind w:left="0" w:firstLine="0"/>
            <w:outlineLvl w:val="2"/>
          </w:pPr>
        </w:pPrChange>
      </w:pPr>
      <w:r w:rsidRPr="00DE361D">
        <w:rPr>
          <w:sz w:val="18"/>
          <w:szCs w:val="18"/>
          <w:rPrChange w:id="298" w:author="Jean-François ETANCELIN" w:date="2025-10-16T10:22:00Z">
            <w:rPr>
              <w:b/>
              <w:sz w:val="18"/>
              <w:szCs w:val="18"/>
            </w:rPr>
          </w:rPrChange>
        </w:rPr>
        <w:t xml:space="preserve">4.1.1. </w:t>
      </w:r>
      <w:r w:rsidR="002F64EF" w:rsidRPr="00DE361D">
        <w:rPr>
          <w:sz w:val="18"/>
          <w:szCs w:val="18"/>
          <w:rPrChange w:id="299" w:author="Jean-François ETANCELIN" w:date="2025-10-16T10:22:00Z">
            <w:rPr>
              <w:b/>
              <w:sz w:val="18"/>
              <w:szCs w:val="18"/>
            </w:rPr>
          </w:rPrChange>
        </w:rPr>
        <w:t>Langue de travail</w:t>
      </w:r>
    </w:p>
    <w:p w14:paraId="7130B135" w14:textId="61614DC0" w:rsidR="002F64EF" w:rsidRPr="00BC364C" w:rsidRDefault="002F64EF" w:rsidP="002F64EF">
      <w:pPr>
        <w:pStyle w:val="Titre41"/>
        <w:numPr>
          <w:ilvl w:val="0"/>
          <w:numId w:val="0"/>
        </w:numPr>
        <w:jc w:val="both"/>
        <w:rPr>
          <w:rFonts w:ascii="Verdana" w:hAnsi="Verdana"/>
          <w:sz w:val="18"/>
          <w:szCs w:val="18"/>
        </w:rPr>
      </w:pPr>
      <w:r w:rsidRPr="00BC364C">
        <w:rPr>
          <w:rFonts w:ascii="Verdana" w:hAnsi="Verdana"/>
          <w:sz w:val="18"/>
          <w:szCs w:val="18"/>
        </w:rPr>
        <w:t>L’ensemble des correspondances de l’AFLD avec les titulaires des lots se fait en français. Une correspondance en anglais est admise dès lors qu’elle est accompagnée systématiquement d’une traduction en français.</w:t>
      </w:r>
    </w:p>
    <w:p w14:paraId="228DC8EA" w14:textId="0D3B3A61" w:rsidR="00DB15E9" w:rsidRPr="00BC364C" w:rsidRDefault="002F64EF" w:rsidP="002F64EF">
      <w:pPr>
        <w:pStyle w:val="Titre41"/>
        <w:numPr>
          <w:ilvl w:val="0"/>
          <w:numId w:val="0"/>
        </w:numPr>
        <w:jc w:val="both"/>
        <w:rPr>
          <w:rFonts w:ascii="Verdana" w:hAnsi="Verdana"/>
          <w:sz w:val="18"/>
          <w:szCs w:val="18"/>
        </w:rPr>
      </w:pPr>
      <w:r w:rsidRPr="00BC364C">
        <w:rPr>
          <w:rFonts w:ascii="Verdana" w:hAnsi="Verdana"/>
          <w:sz w:val="18"/>
          <w:szCs w:val="18"/>
        </w:rPr>
        <w:t xml:space="preserve">Les agents d’astreinte téléphonique s’expriment en français afin d’être compris et de comprendre les échanges avec les agents </w:t>
      </w:r>
      <w:ins w:id="300" w:author="Adeline Molina" w:date="2025-10-17T11:12:00Z">
        <w:r w:rsidR="006E7C97">
          <w:rPr>
            <w:rFonts w:ascii="Verdana" w:hAnsi="Verdana"/>
            <w:sz w:val="18"/>
            <w:szCs w:val="18"/>
          </w:rPr>
          <w:t xml:space="preserve">des services </w:t>
        </w:r>
      </w:ins>
      <w:del w:id="301" w:author="Adeline Molina" w:date="2025-10-17T11:11:00Z">
        <w:r w:rsidRPr="00BC364C" w:rsidDel="006E7C97">
          <w:rPr>
            <w:rFonts w:ascii="Verdana" w:hAnsi="Verdana"/>
            <w:sz w:val="18"/>
            <w:szCs w:val="18"/>
          </w:rPr>
          <w:delText>du département des contrôles</w:delText>
        </w:r>
      </w:del>
      <w:ins w:id="302" w:author="Adeline Molina" w:date="2025-10-17T11:11:00Z">
        <w:r w:rsidR="006E7C97">
          <w:rPr>
            <w:rFonts w:ascii="Verdana" w:hAnsi="Verdana"/>
            <w:sz w:val="18"/>
            <w:szCs w:val="18"/>
          </w:rPr>
          <w:t>de l’AFLD</w:t>
        </w:r>
      </w:ins>
      <w:del w:id="303" w:author="Adeline Molina" w:date="2025-10-17T11:11:00Z">
        <w:r w:rsidRPr="00BC364C" w:rsidDel="006E7C97">
          <w:rPr>
            <w:rFonts w:ascii="Verdana" w:hAnsi="Verdana"/>
            <w:sz w:val="18"/>
            <w:szCs w:val="18"/>
          </w:rPr>
          <w:delText xml:space="preserve"> et du département des affaires juridiques et institutionnelles</w:delText>
        </w:r>
        <w:r w:rsidR="00DB15E9" w:rsidDel="006E7C97">
          <w:rPr>
            <w:rFonts w:ascii="Verdana" w:hAnsi="Verdana"/>
            <w:sz w:val="18"/>
            <w:szCs w:val="18"/>
          </w:rPr>
          <w:delText>.</w:delText>
        </w:r>
      </w:del>
    </w:p>
    <w:p w14:paraId="6A574F10" w14:textId="33F17AA5" w:rsidR="002F64EF" w:rsidRPr="00DE361D" w:rsidRDefault="00B544E0">
      <w:pPr>
        <w:pStyle w:val="Texte"/>
        <w:rPr>
          <w:sz w:val="18"/>
          <w:szCs w:val="18"/>
          <w:rPrChange w:id="304" w:author="Jean-François ETANCELIN" w:date="2025-10-16T10:22:00Z">
            <w:rPr>
              <w:rFonts w:ascii="Verdana" w:hAnsi="Verdana"/>
              <w:b/>
              <w:sz w:val="18"/>
              <w:szCs w:val="18"/>
            </w:rPr>
          </w:rPrChange>
        </w:rPr>
        <w:pPrChange w:id="305" w:author="Jean-François ETANCELIN" w:date="2025-10-16T10:22:00Z">
          <w:pPr>
            <w:pStyle w:val="Titre31"/>
            <w:numPr>
              <w:ilvl w:val="0"/>
              <w:numId w:val="0"/>
            </w:numPr>
            <w:ind w:left="0" w:firstLine="0"/>
            <w:outlineLvl w:val="2"/>
          </w:pPr>
        </w:pPrChange>
      </w:pPr>
      <w:r w:rsidRPr="00DE361D">
        <w:rPr>
          <w:sz w:val="18"/>
          <w:szCs w:val="18"/>
          <w:rPrChange w:id="306" w:author="Jean-François ETANCELIN" w:date="2025-10-16T10:22:00Z">
            <w:rPr>
              <w:b/>
              <w:sz w:val="18"/>
              <w:szCs w:val="18"/>
            </w:rPr>
          </w:rPrChange>
        </w:rPr>
        <w:t xml:space="preserve">4.1.2. </w:t>
      </w:r>
      <w:r w:rsidR="002F64EF" w:rsidRPr="00DE361D">
        <w:rPr>
          <w:sz w:val="18"/>
          <w:szCs w:val="18"/>
          <w:rPrChange w:id="307" w:author="Jean-François ETANCELIN" w:date="2025-10-16T10:22:00Z">
            <w:rPr>
              <w:b/>
              <w:sz w:val="18"/>
              <w:szCs w:val="18"/>
            </w:rPr>
          </w:rPrChange>
        </w:rPr>
        <w:t>Désignation d’un interlocuteur principal pour l’AFLD</w:t>
      </w:r>
    </w:p>
    <w:p w14:paraId="27240B5F" w14:textId="77777777" w:rsidR="00B544E0" w:rsidRPr="00BC364C"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 xml:space="preserve">Le titulaire de chaque lot désigne un interlocuteur principal pour le suivi du marché dont la mission principale est la coordination de l’ensemble des prestations fournies et le contrôle de la qualité de service. </w:t>
      </w:r>
    </w:p>
    <w:p w14:paraId="32811B44" w14:textId="209FA25A" w:rsidR="002F64EF" w:rsidRPr="00BC364C" w:rsidRDefault="002F64EF" w:rsidP="002F64EF">
      <w:pPr>
        <w:pStyle w:val="Titre11"/>
        <w:numPr>
          <w:ilvl w:val="0"/>
          <w:numId w:val="0"/>
        </w:numPr>
        <w:jc w:val="both"/>
        <w:rPr>
          <w:rFonts w:ascii="Verdana" w:hAnsi="Verdana"/>
          <w:sz w:val="18"/>
          <w:szCs w:val="18"/>
        </w:rPr>
      </w:pPr>
      <w:r w:rsidRPr="00BC364C">
        <w:rPr>
          <w:rFonts w:ascii="Verdana" w:hAnsi="Verdana"/>
          <w:sz w:val="18"/>
          <w:szCs w:val="18"/>
        </w:rPr>
        <w:t>Il :</w:t>
      </w:r>
    </w:p>
    <w:p w14:paraId="1DFFBC3F" w14:textId="77777777" w:rsidR="002F64EF" w:rsidRPr="00BC364C" w:rsidRDefault="002F64EF" w:rsidP="002F64EF">
      <w:pPr>
        <w:pStyle w:val="Titre11"/>
        <w:numPr>
          <w:ilvl w:val="0"/>
          <w:numId w:val="3"/>
        </w:numPr>
        <w:jc w:val="both"/>
        <w:rPr>
          <w:rFonts w:ascii="Verdana" w:hAnsi="Verdana"/>
          <w:sz w:val="18"/>
          <w:szCs w:val="18"/>
        </w:rPr>
      </w:pPr>
      <w:proofErr w:type="gramStart"/>
      <w:r w:rsidRPr="00BC364C">
        <w:rPr>
          <w:rFonts w:ascii="Verdana" w:hAnsi="Verdana"/>
          <w:sz w:val="18"/>
          <w:szCs w:val="18"/>
        </w:rPr>
        <w:t>prend</w:t>
      </w:r>
      <w:proofErr w:type="gramEnd"/>
      <w:r w:rsidRPr="00BC364C">
        <w:rPr>
          <w:rFonts w:ascii="Verdana" w:hAnsi="Verdana"/>
          <w:sz w:val="18"/>
          <w:szCs w:val="18"/>
        </w:rPr>
        <w:t xml:space="preserve"> en charge le suivi administratif et financier du marché ;</w:t>
      </w:r>
    </w:p>
    <w:p w14:paraId="76E58DBB" w14:textId="77777777" w:rsidR="002F64EF" w:rsidRPr="00BC364C" w:rsidRDefault="002F64EF" w:rsidP="002F64EF">
      <w:pPr>
        <w:pStyle w:val="Titre11"/>
        <w:numPr>
          <w:ilvl w:val="0"/>
          <w:numId w:val="3"/>
        </w:numPr>
        <w:jc w:val="both"/>
        <w:rPr>
          <w:rFonts w:ascii="Verdana" w:hAnsi="Verdana"/>
          <w:sz w:val="18"/>
          <w:szCs w:val="18"/>
        </w:rPr>
      </w:pPr>
      <w:proofErr w:type="gramStart"/>
      <w:r w:rsidRPr="00BC364C">
        <w:rPr>
          <w:rFonts w:ascii="Verdana" w:hAnsi="Verdana"/>
          <w:sz w:val="18"/>
          <w:szCs w:val="18"/>
        </w:rPr>
        <w:t>est</w:t>
      </w:r>
      <w:proofErr w:type="gramEnd"/>
      <w:r w:rsidRPr="00BC364C">
        <w:rPr>
          <w:rFonts w:ascii="Verdana" w:hAnsi="Verdana"/>
          <w:sz w:val="18"/>
          <w:szCs w:val="18"/>
        </w:rPr>
        <w:t xml:space="preserve"> garant du respect des engagements et de la qualité de service ;</w:t>
      </w:r>
    </w:p>
    <w:p w14:paraId="5F7B3EC2" w14:textId="77777777" w:rsidR="002F64EF" w:rsidRPr="00BC364C" w:rsidRDefault="002F64EF" w:rsidP="002F64EF">
      <w:pPr>
        <w:pStyle w:val="Titre11"/>
        <w:numPr>
          <w:ilvl w:val="0"/>
          <w:numId w:val="3"/>
        </w:numPr>
        <w:jc w:val="both"/>
        <w:rPr>
          <w:rFonts w:ascii="Verdana" w:hAnsi="Verdana"/>
          <w:sz w:val="18"/>
          <w:szCs w:val="18"/>
        </w:rPr>
      </w:pPr>
      <w:proofErr w:type="gramStart"/>
      <w:r w:rsidRPr="00BC364C">
        <w:rPr>
          <w:rFonts w:ascii="Verdana" w:hAnsi="Verdana"/>
          <w:sz w:val="18"/>
          <w:szCs w:val="18"/>
        </w:rPr>
        <w:t>assure</w:t>
      </w:r>
      <w:proofErr w:type="gramEnd"/>
      <w:r w:rsidRPr="00BC364C">
        <w:rPr>
          <w:rFonts w:ascii="Verdana" w:hAnsi="Verdana"/>
          <w:sz w:val="18"/>
          <w:szCs w:val="18"/>
        </w:rPr>
        <w:t xml:space="preserve"> la coordination de l’ensemble des prestations ;</w:t>
      </w:r>
    </w:p>
    <w:p w14:paraId="16239430" w14:textId="77777777" w:rsidR="002F64EF" w:rsidRPr="00BC364C" w:rsidRDefault="002F64EF" w:rsidP="002F64EF">
      <w:pPr>
        <w:pStyle w:val="Titre11"/>
        <w:numPr>
          <w:ilvl w:val="0"/>
          <w:numId w:val="3"/>
        </w:numPr>
        <w:jc w:val="both"/>
        <w:rPr>
          <w:rFonts w:ascii="Verdana" w:hAnsi="Verdana"/>
          <w:sz w:val="18"/>
          <w:szCs w:val="18"/>
        </w:rPr>
      </w:pPr>
      <w:proofErr w:type="gramStart"/>
      <w:r w:rsidRPr="00BC364C">
        <w:rPr>
          <w:rFonts w:ascii="Verdana" w:hAnsi="Verdana"/>
          <w:sz w:val="18"/>
          <w:szCs w:val="18"/>
        </w:rPr>
        <w:t>veille</w:t>
      </w:r>
      <w:proofErr w:type="gramEnd"/>
      <w:r w:rsidRPr="00BC364C">
        <w:rPr>
          <w:rFonts w:ascii="Verdana" w:hAnsi="Verdana"/>
          <w:sz w:val="18"/>
          <w:szCs w:val="18"/>
        </w:rPr>
        <w:t xml:space="preserve"> à la qualité opérationnelle du service ;</w:t>
      </w:r>
    </w:p>
    <w:p w14:paraId="6DF8A4A4" w14:textId="70AADD70" w:rsidR="002F64EF" w:rsidRPr="00BC364C" w:rsidRDefault="002F64EF" w:rsidP="002F64EF">
      <w:pPr>
        <w:pStyle w:val="Titre11"/>
        <w:numPr>
          <w:ilvl w:val="0"/>
          <w:numId w:val="3"/>
        </w:numPr>
        <w:jc w:val="both"/>
        <w:rPr>
          <w:rFonts w:ascii="Verdana" w:hAnsi="Verdana"/>
          <w:sz w:val="18"/>
          <w:szCs w:val="18"/>
        </w:rPr>
      </w:pPr>
      <w:proofErr w:type="gramStart"/>
      <w:r w:rsidRPr="00BC364C">
        <w:rPr>
          <w:rFonts w:ascii="Verdana" w:hAnsi="Verdana"/>
          <w:sz w:val="18"/>
          <w:szCs w:val="18"/>
        </w:rPr>
        <w:t>met</w:t>
      </w:r>
      <w:proofErr w:type="gramEnd"/>
      <w:r w:rsidRPr="00BC364C">
        <w:rPr>
          <w:rFonts w:ascii="Verdana" w:hAnsi="Verdana"/>
          <w:sz w:val="18"/>
          <w:szCs w:val="18"/>
        </w:rPr>
        <w:t xml:space="preserve"> en œuvre les moyens, garantit leur permanence</w:t>
      </w:r>
      <w:ins w:id="308" w:author="Jérémy Roubin" w:date="2025-10-12T19:12:00Z">
        <w:r w:rsidR="002A4099">
          <w:rPr>
            <w:rFonts w:ascii="Verdana" w:hAnsi="Verdana"/>
            <w:sz w:val="18"/>
            <w:szCs w:val="18"/>
          </w:rPr>
          <w:t xml:space="preserve"> et</w:t>
        </w:r>
      </w:ins>
      <w:del w:id="309" w:author="Jérémy Roubin" w:date="2025-10-12T19:12:00Z">
        <w:r w:rsidRPr="00BC364C" w:rsidDel="002A4099">
          <w:rPr>
            <w:rFonts w:ascii="Verdana" w:hAnsi="Verdana"/>
            <w:sz w:val="18"/>
            <w:szCs w:val="18"/>
          </w:rPr>
          <w:delText>,</w:delText>
        </w:r>
      </w:del>
      <w:r w:rsidRPr="00BC364C">
        <w:rPr>
          <w:rFonts w:ascii="Verdana" w:hAnsi="Verdana"/>
          <w:sz w:val="18"/>
          <w:szCs w:val="18"/>
        </w:rPr>
        <w:t xml:space="preserve"> les adapte afin de répondre aux obligations contractuelles.</w:t>
      </w:r>
    </w:p>
    <w:p w14:paraId="76D1120C" w14:textId="1EAA90BA" w:rsidR="002F64EF" w:rsidRPr="00DE361D" w:rsidRDefault="00B544E0">
      <w:pPr>
        <w:pStyle w:val="Texte"/>
        <w:rPr>
          <w:sz w:val="18"/>
          <w:szCs w:val="18"/>
          <w:rPrChange w:id="310" w:author="Jean-François ETANCELIN" w:date="2025-10-16T10:22:00Z">
            <w:rPr>
              <w:rFonts w:ascii="Verdana" w:hAnsi="Verdana"/>
              <w:b/>
              <w:sz w:val="18"/>
              <w:szCs w:val="18"/>
            </w:rPr>
          </w:rPrChange>
        </w:rPr>
        <w:pPrChange w:id="311" w:author="Jean-François ETANCELIN" w:date="2025-10-16T10:22:00Z">
          <w:pPr>
            <w:pStyle w:val="Titre31"/>
            <w:numPr>
              <w:ilvl w:val="0"/>
              <w:numId w:val="0"/>
            </w:numPr>
            <w:ind w:left="0" w:firstLine="0"/>
            <w:outlineLvl w:val="2"/>
          </w:pPr>
        </w:pPrChange>
      </w:pPr>
      <w:r w:rsidRPr="00DE361D">
        <w:rPr>
          <w:sz w:val="18"/>
          <w:szCs w:val="18"/>
          <w:rPrChange w:id="312" w:author="Jean-François ETANCELIN" w:date="2025-10-16T10:22:00Z">
            <w:rPr>
              <w:b/>
              <w:sz w:val="18"/>
              <w:szCs w:val="18"/>
            </w:rPr>
          </w:rPrChange>
        </w:rPr>
        <w:t xml:space="preserve">4.1.3. </w:t>
      </w:r>
      <w:r w:rsidR="002F64EF" w:rsidRPr="00DE361D">
        <w:rPr>
          <w:sz w:val="18"/>
          <w:szCs w:val="18"/>
          <w:rPrChange w:id="313" w:author="Jean-François ETANCELIN" w:date="2025-10-16T10:22:00Z">
            <w:rPr>
              <w:b/>
              <w:sz w:val="18"/>
              <w:szCs w:val="18"/>
            </w:rPr>
          </w:rPrChange>
        </w:rPr>
        <w:t>Organes de suivi des prestations</w:t>
      </w:r>
    </w:p>
    <w:p w14:paraId="4DAE5AE8" w14:textId="77777777" w:rsidR="002F64EF" w:rsidRPr="00BC364C" w:rsidRDefault="002F64EF" w:rsidP="002F64EF">
      <w:pPr>
        <w:jc w:val="both"/>
        <w:rPr>
          <w:rFonts w:ascii="Verdana" w:hAnsi="Verdana"/>
          <w:sz w:val="18"/>
          <w:szCs w:val="18"/>
        </w:rPr>
      </w:pPr>
      <w:r w:rsidRPr="00BC364C">
        <w:rPr>
          <w:rFonts w:ascii="Verdana" w:hAnsi="Verdana"/>
          <w:sz w:val="18"/>
          <w:szCs w:val="18"/>
        </w:rPr>
        <w:t>Au titre des prestations de l’accord-cadre, l’AFLD organise plusieurs réunions, notamment au début de l’exécution du marché. Parmi celles-ci figurent au moins :</w:t>
      </w:r>
    </w:p>
    <w:p w14:paraId="34E25C8F" w14:textId="77777777" w:rsidR="002F64EF" w:rsidRPr="00BC364C" w:rsidRDefault="002F64EF" w:rsidP="002F64EF">
      <w:pPr>
        <w:pStyle w:val="Paragraphedeliste"/>
        <w:numPr>
          <w:ilvl w:val="0"/>
          <w:numId w:val="3"/>
        </w:numPr>
        <w:jc w:val="both"/>
        <w:rPr>
          <w:rFonts w:ascii="Verdana" w:hAnsi="Verdana"/>
          <w:sz w:val="18"/>
          <w:szCs w:val="18"/>
        </w:rPr>
      </w:pPr>
      <w:proofErr w:type="gramStart"/>
      <w:r w:rsidRPr="00BC364C">
        <w:rPr>
          <w:rFonts w:ascii="Verdana" w:hAnsi="Verdana"/>
          <w:sz w:val="18"/>
          <w:szCs w:val="18"/>
        </w:rPr>
        <w:t>la</w:t>
      </w:r>
      <w:proofErr w:type="gramEnd"/>
      <w:r w:rsidRPr="00BC364C">
        <w:rPr>
          <w:rFonts w:ascii="Verdana" w:hAnsi="Verdana"/>
          <w:sz w:val="18"/>
          <w:szCs w:val="18"/>
        </w:rPr>
        <w:t xml:space="preserve"> réunion de lancement avec le titulaire de chaque lot,</w:t>
      </w:r>
    </w:p>
    <w:p w14:paraId="5BCE2C35" w14:textId="77777777" w:rsidR="002A4099" w:rsidRDefault="002F64EF" w:rsidP="002F64EF">
      <w:pPr>
        <w:pStyle w:val="Paragraphedeliste"/>
        <w:numPr>
          <w:ilvl w:val="0"/>
          <w:numId w:val="3"/>
        </w:numPr>
        <w:jc w:val="both"/>
        <w:rPr>
          <w:ins w:id="314" w:author="Jérémy Roubin" w:date="2025-10-12T19:14:00Z"/>
          <w:rFonts w:ascii="Verdana" w:hAnsi="Verdana"/>
          <w:sz w:val="18"/>
          <w:szCs w:val="18"/>
        </w:rPr>
      </w:pPr>
      <w:proofErr w:type="gramStart"/>
      <w:r w:rsidRPr="00BC364C">
        <w:rPr>
          <w:rFonts w:ascii="Verdana" w:hAnsi="Verdana"/>
          <w:sz w:val="18"/>
          <w:szCs w:val="18"/>
        </w:rPr>
        <w:t>des</w:t>
      </w:r>
      <w:proofErr w:type="gramEnd"/>
      <w:r w:rsidRPr="00BC364C">
        <w:rPr>
          <w:rFonts w:ascii="Verdana" w:hAnsi="Verdana"/>
          <w:sz w:val="18"/>
          <w:szCs w:val="18"/>
        </w:rPr>
        <w:t xml:space="preserve"> réunions avec les comités de pilotage</w:t>
      </w:r>
      <w:ins w:id="315" w:author="Jérémy Roubin" w:date="2025-10-12T19:14:00Z">
        <w:r w:rsidR="002A4099">
          <w:rPr>
            <w:rFonts w:ascii="Verdana" w:hAnsi="Verdana"/>
            <w:sz w:val="18"/>
            <w:szCs w:val="18"/>
          </w:rPr>
          <w:t>.</w:t>
        </w:r>
      </w:ins>
      <w:del w:id="316" w:author="Jérémy Roubin" w:date="2025-10-12T19:14:00Z">
        <w:r w:rsidRPr="00BC364C" w:rsidDel="002A4099">
          <w:rPr>
            <w:rFonts w:ascii="Verdana" w:hAnsi="Verdana"/>
            <w:sz w:val="18"/>
            <w:szCs w:val="18"/>
          </w:rPr>
          <w:delText xml:space="preserve">, à fréquence semestrielle jusqu’à la fin de l’accord-cadre. </w:delText>
        </w:r>
      </w:del>
    </w:p>
    <w:p w14:paraId="6B05B177" w14:textId="74C4F15B" w:rsidR="002F64EF" w:rsidRDefault="002F64EF" w:rsidP="002A4099">
      <w:pPr>
        <w:jc w:val="both"/>
        <w:rPr>
          <w:rFonts w:ascii="Verdana" w:hAnsi="Verdana"/>
          <w:sz w:val="18"/>
          <w:szCs w:val="18"/>
        </w:rPr>
      </w:pPr>
      <w:r w:rsidRPr="002A4099">
        <w:rPr>
          <w:rFonts w:ascii="Verdana" w:hAnsi="Verdana"/>
          <w:sz w:val="18"/>
          <w:szCs w:val="18"/>
        </w:rPr>
        <w:t xml:space="preserve">Le comité de pilotage est l’instance de pilotage opérationnelle. Il se réunit </w:t>
      </w:r>
      <w:ins w:id="317" w:author="Jérémy Roubin" w:date="2025-10-12T19:15:00Z">
        <w:r w:rsidR="002A4099">
          <w:rPr>
            <w:rFonts w:ascii="Verdana" w:hAnsi="Verdana"/>
            <w:sz w:val="18"/>
            <w:szCs w:val="18"/>
          </w:rPr>
          <w:t xml:space="preserve">au moins </w:t>
        </w:r>
      </w:ins>
      <w:del w:id="318" w:author="Jérémy Roubin" w:date="2025-10-12T19:15:00Z">
        <w:r w:rsidRPr="002A4099" w:rsidDel="002A4099">
          <w:rPr>
            <w:rFonts w:ascii="Verdana" w:hAnsi="Verdana"/>
            <w:sz w:val="18"/>
            <w:szCs w:val="18"/>
          </w:rPr>
          <w:delText>de façon semestrielle</w:delText>
        </w:r>
      </w:del>
      <w:ins w:id="319" w:author="Jérémy Roubin" w:date="2025-10-12T19:15:00Z">
        <w:r w:rsidR="002A4099">
          <w:rPr>
            <w:rFonts w:ascii="Verdana" w:hAnsi="Verdana"/>
            <w:sz w:val="18"/>
            <w:szCs w:val="18"/>
          </w:rPr>
          <w:t>chaque semestre</w:t>
        </w:r>
      </w:ins>
      <w:r w:rsidRPr="002A4099">
        <w:rPr>
          <w:rFonts w:ascii="Verdana" w:hAnsi="Verdana"/>
          <w:sz w:val="18"/>
          <w:szCs w:val="18"/>
        </w:rPr>
        <w:t xml:space="preserve"> </w:t>
      </w:r>
      <w:del w:id="320" w:author="Jérémy Roubin" w:date="2025-10-12T19:15:00Z">
        <w:r w:rsidRPr="002A4099" w:rsidDel="002A4099">
          <w:rPr>
            <w:rFonts w:ascii="Verdana" w:hAnsi="Verdana"/>
            <w:sz w:val="18"/>
            <w:szCs w:val="18"/>
          </w:rPr>
          <w:delText>(sur</w:delText>
        </w:r>
      </w:del>
      <w:ins w:id="321" w:author="Jérémy Roubin" w:date="2025-10-12T19:15:00Z">
        <w:r w:rsidR="002A4099">
          <w:rPr>
            <w:rFonts w:ascii="Verdana" w:hAnsi="Verdana"/>
            <w:sz w:val="18"/>
            <w:szCs w:val="18"/>
          </w:rPr>
          <w:t>dans</w:t>
        </w:r>
      </w:ins>
      <w:r w:rsidRPr="002A4099">
        <w:rPr>
          <w:rFonts w:ascii="Verdana" w:hAnsi="Verdana"/>
          <w:sz w:val="18"/>
          <w:szCs w:val="18"/>
        </w:rPr>
        <w:t xml:space="preserve"> </w:t>
      </w:r>
      <w:del w:id="322" w:author="Jérémy Roubin" w:date="2025-10-12T19:13:00Z">
        <w:r w:rsidRPr="002A4099" w:rsidDel="002A4099">
          <w:rPr>
            <w:rFonts w:ascii="Verdana" w:hAnsi="Verdana"/>
            <w:sz w:val="18"/>
            <w:szCs w:val="18"/>
          </w:rPr>
          <w:delText>le site de l’AFLD</w:delText>
        </w:r>
      </w:del>
      <w:ins w:id="323" w:author="Jérémy Roubin" w:date="2025-10-12T19:13:00Z">
        <w:r w:rsidR="002A4099" w:rsidRPr="002A4099">
          <w:rPr>
            <w:rFonts w:ascii="Verdana" w:hAnsi="Verdana"/>
            <w:sz w:val="18"/>
            <w:szCs w:val="18"/>
          </w:rPr>
          <w:t>les locaux de l’AFLD ou du titulaire</w:t>
        </w:r>
      </w:ins>
      <w:r w:rsidRPr="002A4099">
        <w:rPr>
          <w:rFonts w:ascii="Verdana" w:hAnsi="Verdana"/>
          <w:sz w:val="18"/>
          <w:szCs w:val="18"/>
        </w:rPr>
        <w:t xml:space="preserve"> ou en </w:t>
      </w:r>
      <w:proofErr w:type="spellStart"/>
      <w:r w:rsidRPr="002A4099">
        <w:rPr>
          <w:rFonts w:ascii="Verdana" w:hAnsi="Verdana"/>
          <w:sz w:val="18"/>
          <w:szCs w:val="18"/>
        </w:rPr>
        <w:t>visio</w:t>
      </w:r>
      <w:proofErr w:type="spellEnd"/>
      <w:r w:rsidRPr="002A4099">
        <w:rPr>
          <w:rFonts w:ascii="Verdana" w:hAnsi="Verdana"/>
          <w:sz w:val="18"/>
          <w:szCs w:val="18"/>
        </w:rPr>
        <w:t xml:space="preserve"> ou audio</w:t>
      </w:r>
      <w:del w:id="324" w:author="Jérémy Roubin" w:date="2025-10-12T19:13:00Z">
        <w:r w:rsidRPr="002A4099" w:rsidDel="002A4099">
          <w:rPr>
            <w:rFonts w:ascii="Verdana" w:hAnsi="Verdana"/>
            <w:sz w:val="18"/>
            <w:szCs w:val="18"/>
          </w:rPr>
          <w:delText xml:space="preserve"> </w:delText>
        </w:r>
      </w:del>
      <w:r w:rsidRPr="002A4099">
        <w:rPr>
          <w:rFonts w:ascii="Verdana" w:hAnsi="Verdana"/>
          <w:sz w:val="18"/>
          <w:szCs w:val="18"/>
        </w:rPr>
        <w:t>conférence</w:t>
      </w:r>
      <w:del w:id="325" w:author="Jérémy Roubin" w:date="2025-10-12T19:15:00Z">
        <w:r w:rsidRPr="002A4099" w:rsidDel="002A4099">
          <w:rPr>
            <w:rFonts w:ascii="Verdana" w:hAnsi="Verdana"/>
            <w:sz w:val="18"/>
            <w:szCs w:val="18"/>
          </w:rPr>
          <w:delText>)</w:delText>
        </w:r>
      </w:del>
      <w:r w:rsidRPr="002A4099">
        <w:rPr>
          <w:rFonts w:ascii="Verdana" w:hAnsi="Verdana"/>
          <w:sz w:val="18"/>
          <w:szCs w:val="18"/>
        </w:rPr>
        <w:t>.</w:t>
      </w:r>
    </w:p>
    <w:p w14:paraId="2DACF397" w14:textId="77777777" w:rsidR="002A4099" w:rsidRPr="002A4099" w:rsidRDefault="002A4099" w:rsidP="002A4099">
      <w:pPr>
        <w:jc w:val="both"/>
        <w:rPr>
          <w:rFonts w:ascii="Verdana" w:hAnsi="Verdana"/>
          <w:sz w:val="18"/>
          <w:szCs w:val="18"/>
        </w:rPr>
      </w:pPr>
    </w:p>
    <w:p w14:paraId="54760210" w14:textId="63D37F84" w:rsidR="002F64EF" w:rsidRPr="00BC364C" w:rsidRDefault="002F64EF" w:rsidP="002F64EF">
      <w:pPr>
        <w:jc w:val="both"/>
        <w:rPr>
          <w:rFonts w:ascii="Verdana" w:hAnsi="Verdana"/>
          <w:sz w:val="18"/>
          <w:szCs w:val="18"/>
        </w:rPr>
      </w:pPr>
      <w:r w:rsidRPr="00BC364C">
        <w:rPr>
          <w:rFonts w:ascii="Verdana" w:hAnsi="Verdana"/>
          <w:sz w:val="18"/>
          <w:szCs w:val="18"/>
        </w:rPr>
        <w:t xml:space="preserve">Sans que cette liste soit limitative, </w:t>
      </w:r>
      <w:del w:id="326" w:author="Jérémy Roubin" w:date="2025-10-12T19:15:00Z">
        <w:r w:rsidRPr="00BC364C" w:rsidDel="002A4099">
          <w:rPr>
            <w:rFonts w:ascii="Verdana" w:hAnsi="Verdana"/>
            <w:sz w:val="18"/>
            <w:szCs w:val="18"/>
          </w:rPr>
          <w:delText xml:space="preserve">il </w:delText>
        </w:r>
      </w:del>
      <w:ins w:id="327" w:author="Jérémy Roubin" w:date="2025-10-12T19:15:00Z">
        <w:r w:rsidR="002A4099">
          <w:rPr>
            <w:rFonts w:ascii="Verdana" w:hAnsi="Verdana"/>
            <w:sz w:val="18"/>
            <w:szCs w:val="18"/>
          </w:rPr>
          <w:t>le comité de pilotage</w:t>
        </w:r>
        <w:r w:rsidR="002A4099" w:rsidRPr="00BC364C">
          <w:rPr>
            <w:rFonts w:ascii="Verdana" w:hAnsi="Verdana"/>
            <w:sz w:val="18"/>
            <w:szCs w:val="18"/>
          </w:rPr>
          <w:t xml:space="preserve"> </w:t>
        </w:r>
      </w:ins>
      <w:r w:rsidRPr="00BC364C">
        <w:rPr>
          <w:rFonts w:ascii="Verdana" w:hAnsi="Verdana"/>
          <w:sz w:val="18"/>
          <w:szCs w:val="18"/>
        </w:rPr>
        <w:t>:</w:t>
      </w:r>
    </w:p>
    <w:p w14:paraId="4E3A05F0" w14:textId="26971DF7" w:rsidR="002F64EF" w:rsidRPr="00BC364C" w:rsidRDefault="002F64EF" w:rsidP="002F64EF">
      <w:pPr>
        <w:pStyle w:val="Sansinterligne"/>
        <w:jc w:val="both"/>
        <w:rPr>
          <w:rFonts w:ascii="Verdana" w:hAnsi="Verdana"/>
          <w:sz w:val="18"/>
          <w:szCs w:val="18"/>
        </w:rPr>
      </w:pPr>
      <w:r w:rsidRPr="00BC364C">
        <w:rPr>
          <w:rFonts w:ascii="Verdana" w:hAnsi="Verdana" w:hint="cs"/>
          <w:sz w:val="18"/>
          <w:szCs w:val="18"/>
        </w:rPr>
        <w:t>•</w:t>
      </w:r>
      <w:r w:rsidRPr="00BC364C">
        <w:rPr>
          <w:rFonts w:ascii="Verdana" w:hAnsi="Verdana"/>
          <w:sz w:val="18"/>
          <w:szCs w:val="18"/>
        </w:rPr>
        <w:tab/>
      </w:r>
      <w:ins w:id="328" w:author="Jérémy Roubin" w:date="2025-10-12T19:13:00Z">
        <w:r w:rsidR="002A4099">
          <w:rPr>
            <w:rFonts w:ascii="Verdana" w:hAnsi="Verdana"/>
            <w:sz w:val="18"/>
            <w:szCs w:val="18"/>
          </w:rPr>
          <w:t>c</w:t>
        </w:r>
      </w:ins>
      <w:del w:id="329" w:author="Jérémy Roubin" w:date="2025-10-12T19:13:00Z">
        <w:r w:rsidRPr="00BC364C" w:rsidDel="002A4099">
          <w:rPr>
            <w:rFonts w:ascii="Verdana" w:hAnsi="Verdana"/>
            <w:sz w:val="18"/>
            <w:szCs w:val="18"/>
          </w:rPr>
          <w:delText>C</w:delText>
        </w:r>
      </w:del>
      <w:r w:rsidRPr="00BC364C">
        <w:rPr>
          <w:rFonts w:ascii="Verdana" w:hAnsi="Verdana"/>
          <w:sz w:val="18"/>
          <w:szCs w:val="18"/>
        </w:rPr>
        <w:t>ontr</w:t>
      </w:r>
      <w:r w:rsidRPr="00BC364C">
        <w:rPr>
          <w:rFonts w:ascii="Verdana" w:hAnsi="Verdana" w:hint="cs"/>
          <w:sz w:val="18"/>
          <w:szCs w:val="18"/>
        </w:rPr>
        <w:t>ô</w:t>
      </w:r>
      <w:r w:rsidRPr="00BC364C">
        <w:rPr>
          <w:rFonts w:ascii="Verdana" w:hAnsi="Verdana"/>
          <w:sz w:val="18"/>
          <w:szCs w:val="18"/>
        </w:rPr>
        <w:t>le la qualit</w:t>
      </w:r>
      <w:r w:rsidRPr="00BC364C">
        <w:rPr>
          <w:rFonts w:ascii="Verdana" w:hAnsi="Verdana" w:hint="cs"/>
          <w:sz w:val="18"/>
          <w:szCs w:val="18"/>
        </w:rPr>
        <w:t>é</w:t>
      </w:r>
      <w:r w:rsidRPr="00BC364C">
        <w:rPr>
          <w:rFonts w:ascii="Verdana" w:hAnsi="Verdana"/>
          <w:sz w:val="18"/>
          <w:szCs w:val="18"/>
        </w:rPr>
        <w:t xml:space="preserve"> des prestations effectu</w:t>
      </w:r>
      <w:r w:rsidRPr="00BC364C">
        <w:rPr>
          <w:rFonts w:ascii="Verdana" w:hAnsi="Verdana" w:hint="cs"/>
          <w:sz w:val="18"/>
          <w:szCs w:val="18"/>
        </w:rPr>
        <w:t>é</w:t>
      </w:r>
      <w:r w:rsidRPr="00BC364C">
        <w:rPr>
          <w:rFonts w:ascii="Verdana" w:hAnsi="Verdana"/>
          <w:sz w:val="18"/>
          <w:szCs w:val="18"/>
        </w:rPr>
        <w:t>es par le titulaire</w:t>
      </w:r>
      <w:ins w:id="330" w:author="Jérémy Roubin" w:date="2025-10-12T19:13:00Z">
        <w:r w:rsidR="002A4099">
          <w:rPr>
            <w:rFonts w:ascii="Verdana" w:hAnsi="Verdana"/>
            <w:sz w:val="18"/>
            <w:szCs w:val="18"/>
          </w:rPr>
          <w:t xml:space="preserve"> et</w:t>
        </w:r>
      </w:ins>
      <w:del w:id="331" w:author="Jérémy Roubin" w:date="2025-10-12T19:13:00Z">
        <w:r w:rsidRPr="00BC364C" w:rsidDel="002A4099">
          <w:rPr>
            <w:rFonts w:ascii="Verdana" w:hAnsi="Verdana"/>
            <w:sz w:val="18"/>
            <w:szCs w:val="18"/>
          </w:rPr>
          <w:delText>,</w:delText>
        </w:r>
      </w:del>
      <w:r w:rsidRPr="00BC364C">
        <w:rPr>
          <w:rFonts w:ascii="Verdana" w:hAnsi="Verdana"/>
          <w:sz w:val="18"/>
          <w:szCs w:val="18"/>
        </w:rPr>
        <w:t xml:space="preserve"> expose les indicateurs pertinents de suivi de la prestation,</w:t>
      </w:r>
    </w:p>
    <w:p w14:paraId="2302B822" w14:textId="4F56209E" w:rsidR="002F64EF" w:rsidRPr="00BC364C" w:rsidRDefault="002F64EF" w:rsidP="002F64EF">
      <w:pPr>
        <w:pStyle w:val="Sansinterligne"/>
        <w:jc w:val="both"/>
        <w:rPr>
          <w:rFonts w:ascii="Verdana" w:hAnsi="Verdana"/>
          <w:sz w:val="18"/>
          <w:szCs w:val="18"/>
        </w:rPr>
      </w:pPr>
      <w:r w:rsidRPr="00BC364C">
        <w:rPr>
          <w:rFonts w:ascii="Verdana" w:hAnsi="Verdana" w:hint="cs"/>
          <w:sz w:val="18"/>
          <w:szCs w:val="18"/>
        </w:rPr>
        <w:t>•</w:t>
      </w:r>
      <w:r w:rsidRPr="00BC364C">
        <w:rPr>
          <w:rFonts w:ascii="Verdana" w:hAnsi="Verdana"/>
          <w:sz w:val="18"/>
          <w:szCs w:val="18"/>
        </w:rPr>
        <w:tab/>
      </w:r>
      <w:ins w:id="332" w:author="Jérémy Roubin" w:date="2025-10-12T19:13:00Z">
        <w:r w:rsidR="002A4099">
          <w:rPr>
            <w:rFonts w:ascii="Verdana" w:hAnsi="Verdana"/>
            <w:sz w:val="18"/>
            <w:szCs w:val="18"/>
          </w:rPr>
          <w:t>d</w:t>
        </w:r>
      </w:ins>
      <w:del w:id="333" w:author="Jérémy Roubin" w:date="2025-10-12T19:13:00Z">
        <w:r w:rsidRPr="00BC364C" w:rsidDel="002A4099">
          <w:rPr>
            <w:rFonts w:ascii="Verdana" w:hAnsi="Verdana"/>
            <w:sz w:val="18"/>
            <w:szCs w:val="18"/>
          </w:rPr>
          <w:delText>D</w:delText>
        </w:r>
      </w:del>
      <w:r w:rsidRPr="00BC364C">
        <w:rPr>
          <w:rFonts w:ascii="Verdana" w:hAnsi="Verdana" w:hint="cs"/>
          <w:sz w:val="18"/>
          <w:szCs w:val="18"/>
        </w:rPr>
        <w:t>é</w:t>
      </w:r>
      <w:r w:rsidRPr="00BC364C">
        <w:rPr>
          <w:rFonts w:ascii="Verdana" w:hAnsi="Verdana"/>
          <w:sz w:val="18"/>
          <w:szCs w:val="18"/>
        </w:rPr>
        <w:t>cide de plans d</w:t>
      </w:r>
      <w:r w:rsidRPr="00BC364C">
        <w:rPr>
          <w:rFonts w:ascii="Verdana" w:hAnsi="Verdana" w:hint="cs"/>
          <w:sz w:val="18"/>
          <w:szCs w:val="18"/>
        </w:rPr>
        <w:t>’</w:t>
      </w:r>
      <w:r w:rsidRPr="00BC364C">
        <w:rPr>
          <w:rFonts w:ascii="Verdana" w:hAnsi="Verdana"/>
          <w:sz w:val="18"/>
          <w:szCs w:val="18"/>
        </w:rPr>
        <w:t>am</w:t>
      </w:r>
      <w:r w:rsidRPr="00BC364C">
        <w:rPr>
          <w:rFonts w:ascii="Verdana" w:hAnsi="Verdana" w:hint="cs"/>
          <w:sz w:val="18"/>
          <w:szCs w:val="18"/>
        </w:rPr>
        <w:t>é</w:t>
      </w:r>
      <w:r w:rsidRPr="00BC364C">
        <w:rPr>
          <w:rFonts w:ascii="Verdana" w:hAnsi="Verdana"/>
          <w:sz w:val="18"/>
          <w:szCs w:val="18"/>
        </w:rPr>
        <w:t>liorations,</w:t>
      </w:r>
    </w:p>
    <w:p w14:paraId="3A5EB210" w14:textId="362E1CC0" w:rsidR="002F64EF" w:rsidRPr="00BC364C" w:rsidRDefault="002F64EF" w:rsidP="002F64EF">
      <w:pPr>
        <w:pStyle w:val="Sansinterligne"/>
        <w:jc w:val="both"/>
        <w:rPr>
          <w:rFonts w:ascii="Verdana" w:hAnsi="Verdana"/>
          <w:sz w:val="18"/>
          <w:szCs w:val="18"/>
        </w:rPr>
      </w:pPr>
      <w:r w:rsidRPr="00BC364C">
        <w:rPr>
          <w:rFonts w:ascii="Verdana" w:hAnsi="Verdana" w:hint="cs"/>
          <w:sz w:val="18"/>
          <w:szCs w:val="18"/>
        </w:rPr>
        <w:t>•</w:t>
      </w:r>
      <w:r w:rsidRPr="00BC364C">
        <w:rPr>
          <w:rFonts w:ascii="Verdana" w:hAnsi="Verdana"/>
          <w:sz w:val="18"/>
          <w:szCs w:val="18"/>
        </w:rPr>
        <w:tab/>
      </w:r>
      <w:ins w:id="334" w:author="Jérémy Roubin" w:date="2025-10-12T19:13:00Z">
        <w:r w:rsidR="002A4099">
          <w:rPr>
            <w:rFonts w:ascii="Verdana" w:hAnsi="Verdana"/>
            <w:sz w:val="18"/>
            <w:szCs w:val="18"/>
          </w:rPr>
          <w:t>p</w:t>
        </w:r>
      </w:ins>
      <w:del w:id="335" w:author="Jérémy Roubin" w:date="2025-10-12T19:13:00Z">
        <w:r w:rsidRPr="00BC364C" w:rsidDel="002A4099">
          <w:rPr>
            <w:rFonts w:ascii="Verdana" w:hAnsi="Verdana"/>
            <w:sz w:val="18"/>
            <w:szCs w:val="18"/>
          </w:rPr>
          <w:delText>P</w:delText>
        </w:r>
      </w:del>
      <w:r w:rsidRPr="00BC364C">
        <w:rPr>
          <w:rFonts w:ascii="Verdana" w:hAnsi="Verdana"/>
          <w:sz w:val="18"/>
          <w:szCs w:val="18"/>
        </w:rPr>
        <w:t>r</w:t>
      </w:r>
      <w:r w:rsidRPr="00BC364C">
        <w:rPr>
          <w:rFonts w:ascii="Verdana" w:hAnsi="Verdana" w:hint="cs"/>
          <w:sz w:val="18"/>
          <w:szCs w:val="18"/>
        </w:rPr>
        <w:t>é</w:t>
      </w:r>
      <w:r w:rsidRPr="00BC364C">
        <w:rPr>
          <w:rFonts w:ascii="Verdana" w:hAnsi="Verdana"/>
          <w:sz w:val="18"/>
          <w:szCs w:val="18"/>
        </w:rPr>
        <w:t xml:space="preserve">conise des </w:t>
      </w:r>
      <w:r w:rsidRPr="00BC364C">
        <w:rPr>
          <w:rFonts w:ascii="Verdana" w:hAnsi="Verdana" w:hint="cs"/>
          <w:sz w:val="18"/>
          <w:szCs w:val="18"/>
        </w:rPr>
        <w:t>é</w:t>
      </w:r>
      <w:r w:rsidRPr="00BC364C">
        <w:rPr>
          <w:rFonts w:ascii="Verdana" w:hAnsi="Verdana"/>
          <w:sz w:val="18"/>
          <w:szCs w:val="18"/>
        </w:rPr>
        <w:t>volutions de p</w:t>
      </w:r>
      <w:r w:rsidRPr="00BC364C">
        <w:rPr>
          <w:rFonts w:ascii="Verdana" w:hAnsi="Verdana" w:hint="cs"/>
          <w:sz w:val="18"/>
          <w:szCs w:val="18"/>
        </w:rPr>
        <w:t>é</w:t>
      </w:r>
      <w:r w:rsidRPr="00BC364C">
        <w:rPr>
          <w:rFonts w:ascii="Verdana" w:hAnsi="Verdana"/>
          <w:sz w:val="18"/>
          <w:szCs w:val="18"/>
        </w:rPr>
        <w:t>rim</w:t>
      </w:r>
      <w:r w:rsidRPr="00BC364C">
        <w:rPr>
          <w:rFonts w:ascii="Verdana" w:hAnsi="Verdana" w:hint="cs"/>
          <w:sz w:val="18"/>
          <w:szCs w:val="18"/>
        </w:rPr>
        <w:t>è</w:t>
      </w:r>
      <w:r w:rsidRPr="00BC364C">
        <w:rPr>
          <w:rFonts w:ascii="Verdana" w:hAnsi="Verdana"/>
          <w:sz w:val="18"/>
          <w:szCs w:val="18"/>
        </w:rPr>
        <w:t xml:space="preserve">tre et des services, </w:t>
      </w:r>
    </w:p>
    <w:p w14:paraId="5DE1F51D" w14:textId="7B707D93" w:rsidR="002F64EF" w:rsidRPr="00BC364C" w:rsidRDefault="002F64EF" w:rsidP="002F64EF">
      <w:pPr>
        <w:pStyle w:val="Sansinterligne"/>
        <w:jc w:val="both"/>
        <w:rPr>
          <w:rFonts w:ascii="Verdana" w:hAnsi="Verdana"/>
          <w:sz w:val="18"/>
          <w:szCs w:val="18"/>
        </w:rPr>
      </w:pPr>
      <w:r w:rsidRPr="00BC364C">
        <w:rPr>
          <w:rFonts w:ascii="Verdana" w:hAnsi="Verdana" w:hint="cs"/>
          <w:sz w:val="18"/>
          <w:szCs w:val="18"/>
        </w:rPr>
        <w:t>•</w:t>
      </w:r>
      <w:r w:rsidRPr="00BC364C">
        <w:rPr>
          <w:rFonts w:ascii="Verdana" w:hAnsi="Verdana"/>
          <w:sz w:val="18"/>
          <w:szCs w:val="18"/>
        </w:rPr>
        <w:tab/>
      </w:r>
      <w:ins w:id="336" w:author="Jérémy Roubin" w:date="2025-10-12T19:13:00Z">
        <w:r w:rsidR="002A4099">
          <w:rPr>
            <w:rFonts w:ascii="Verdana" w:hAnsi="Verdana"/>
            <w:sz w:val="18"/>
            <w:szCs w:val="18"/>
          </w:rPr>
          <w:t>p</w:t>
        </w:r>
      </w:ins>
      <w:del w:id="337" w:author="Jérémy Roubin" w:date="2025-10-12T19:13:00Z">
        <w:r w:rsidRPr="00BC364C" w:rsidDel="002A4099">
          <w:rPr>
            <w:rFonts w:ascii="Verdana" w:hAnsi="Verdana"/>
            <w:sz w:val="18"/>
            <w:szCs w:val="18"/>
          </w:rPr>
          <w:delText>P</w:delText>
        </w:r>
      </w:del>
      <w:r w:rsidRPr="00BC364C">
        <w:rPr>
          <w:rFonts w:ascii="Verdana" w:hAnsi="Verdana"/>
          <w:sz w:val="18"/>
          <w:szCs w:val="18"/>
        </w:rPr>
        <w:t>r</w:t>
      </w:r>
      <w:r w:rsidRPr="00BC364C">
        <w:rPr>
          <w:rFonts w:ascii="Verdana" w:hAnsi="Verdana" w:hint="cs"/>
          <w:sz w:val="18"/>
          <w:szCs w:val="18"/>
        </w:rPr>
        <w:t>é</w:t>
      </w:r>
      <w:r w:rsidRPr="00BC364C">
        <w:rPr>
          <w:rFonts w:ascii="Verdana" w:hAnsi="Verdana"/>
          <w:sz w:val="18"/>
          <w:szCs w:val="18"/>
        </w:rPr>
        <w:t xml:space="preserve">pare les orientations et les </w:t>
      </w:r>
      <w:r w:rsidRPr="00BC364C">
        <w:rPr>
          <w:rFonts w:ascii="Verdana" w:hAnsi="Verdana" w:hint="cs"/>
          <w:sz w:val="18"/>
          <w:szCs w:val="18"/>
        </w:rPr>
        <w:t>é</w:t>
      </w:r>
      <w:r w:rsidRPr="00BC364C">
        <w:rPr>
          <w:rFonts w:ascii="Verdana" w:hAnsi="Verdana"/>
          <w:sz w:val="18"/>
          <w:szCs w:val="18"/>
        </w:rPr>
        <w:t>volutions du syst</w:t>
      </w:r>
      <w:r w:rsidRPr="00BC364C">
        <w:rPr>
          <w:rFonts w:ascii="Verdana" w:hAnsi="Verdana" w:hint="cs"/>
          <w:sz w:val="18"/>
          <w:szCs w:val="18"/>
        </w:rPr>
        <w:t>è</w:t>
      </w:r>
      <w:r w:rsidRPr="00BC364C">
        <w:rPr>
          <w:rFonts w:ascii="Verdana" w:hAnsi="Verdana"/>
          <w:sz w:val="18"/>
          <w:szCs w:val="18"/>
        </w:rPr>
        <w:t>me d</w:t>
      </w:r>
      <w:r w:rsidRPr="00BC364C">
        <w:rPr>
          <w:rFonts w:ascii="Verdana" w:hAnsi="Verdana" w:hint="cs"/>
          <w:sz w:val="18"/>
          <w:szCs w:val="18"/>
        </w:rPr>
        <w:t>’</w:t>
      </w:r>
      <w:ins w:id="338" w:author="Jérémy Roubin" w:date="2025-10-12T19:13:00Z">
        <w:r w:rsidR="002A4099">
          <w:rPr>
            <w:rFonts w:ascii="Verdana" w:hAnsi="Verdana"/>
            <w:sz w:val="18"/>
            <w:szCs w:val="18"/>
          </w:rPr>
          <w:t>i</w:t>
        </w:r>
      </w:ins>
      <w:del w:id="339" w:author="Jérémy Roubin" w:date="2025-10-12T19:13:00Z">
        <w:r w:rsidRPr="00BC364C" w:rsidDel="002A4099">
          <w:rPr>
            <w:rFonts w:ascii="Verdana" w:hAnsi="Verdana"/>
            <w:sz w:val="18"/>
            <w:szCs w:val="18"/>
          </w:rPr>
          <w:delText>I</w:delText>
        </w:r>
      </w:del>
      <w:r w:rsidRPr="00BC364C">
        <w:rPr>
          <w:rFonts w:ascii="Verdana" w:hAnsi="Verdana"/>
          <w:sz w:val="18"/>
          <w:szCs w:val="18"/>
        </w:rPr>
        <w:t>nformation,</w:t>
      </w:r>
    </w:p>
    <w:p w14:paraId="4085498E" w14:textId="1C0A7C14" w:rsidR="002F64EF" w:rsidRPr="00BC364C" w:rsidRDefault="002F64EF" w:rsidP="002F64EF">
      <w:pPr>
        <w:pStyle w:val="Sansinterligne"/>
        <w:jc w:val="both"/>
        <w:rPr>
          <w:rFonts w:ascii="Verdana" w:hAnsi="Verdana"/>
          <w:sz w:val="18"/>
          <w:szCs w:val="18"/>
        </w:rPr>
      </w:pPr>
      <w:r w:rsidRPr="00BC364C">
        <w:rPr>
          <w:rFonts w:ascii="Verdana" w:hAnsi="Verdana" w:hint="cs"/>
          <w:sz w:val="18"/>
          <w:szCs w:val="18"/>
        </w:rPr>
        <w:t>•</w:t>
      </w:r>
      <w:r w:rsidRPr="00BC364C">
        <w:rPr>
          <w:rFonts w:ascii="Verdana" w:hAnsi="Verdana"/>
          <w:sz w:val="18"/>
          <w:szCs w:val="18"/>
        </w:rPr>
        <w:tab/>
      </w:r>
      <w:ins w:id="340" w:author="Jérémy Roubin" w:date="2025-10-12T19:13:00Z">
        <w:r w:rsidR="002A4099">
          <w:rPr>
            <w:rFonts w:ascii="Verdana" w:hAnsi="Verdana"/>
            <w:sz w:val="18"/>
            <w:szCs w:val="18"/>
          </w:rPr>
          <w:t>a</w:t>
        </w:r>
      </w:ins>
      <w:del w:id="341" w:author="Jérémy Roubin" w:date="2025-10-12T19:13:00Z">
        <w:r w:rsidRPr="00BC364C" w:rsidDel="002A4099">
          <w:rPr>
            <w:rFonts w:ascii="Verdana" w:hAnsi="Verdana"/>
            <w:sz w:val="18"/>
            <w:szCs w:val="18"/>
          </w:rPr>
          <w:delText>A</w:delText>
        </w:r>
      </w:del>
      <w:r w:rsidRPr="00BC364C">
        <w:rPr>
          <w:rFonts w:ascii="Verdana" w:hAnsi="Verdana"/>
          <w:sz w:val="18"/>
          <w:szCs w:val="18"/>
        </w:rPr>
        <w:t>ssure le suivi financier du march</w:t>
      </w:r>
      <w:r w:rsidRPr="00BC364C">
        <w:rPr>
          <w:rFonts w:ascii="Verdana" w:hAnsi="Verdana" w:hint="cs"/>
          <w:sz w:val="18"/>
          <w:szCs w:val="18"/>
        </w:rPr>
        <w:t>é</w:t>
      </w:r>
      <w:r w:rsidRPr="00BC364C">
        <w:rPr>
          <w:rFonts w:ascii="Verdana" w:hAnsi="Verdana"/>
          <w:sz w:val="18"/>
          <w:szCs w:val="18"/>
        </w:rPr>
        <w:t>,</w:t>
      </w:r>
    </w:p>
    <w:p w14:paraId="54639544" w14:textId="0BF61AD8" w:rsidR="002F64EF" w:rsidRPr="00BC364C" w:rsidRDefault="002F64EF" w:rsidP="002F64EF">
      <w:pPr>
        <w:pStyle w:val="Sansinterligne"/>
        <w:jc w:val="both"/>
        <w:rPr>
          <w:rFonts w:ascii="Verdana" w:hAnsi="Verdana"/>
          <w:sz w:val="18"/>
          <w:szCs w:val="18"/>
        </w:rPr>
      </w:pPr>
      <w:r w:rsidRPr="00BC364C">
        <w:rPr>
          <w:rFonts w:ascii="Verdana" w:hAnsi="Verdana" w:hint="cs"/>
          <w:sz w:val="18"/>
          <w:szCs w:val="18"/>
        </w:rPr>
        <w:t>•</w:t>
      </w:r>
      <w:r w:rsidRPr="00BC364C">
        <w:rPr>
          <w:rFonts w:ascii="Verdana" w:hAnsi="Verdana"/>
          <w:sz w:val="18"/>
          <w:szCs w:val="18"/>
        </w:rPr>
        <w:tab/>
      </w:r>
      <w:del w:id="342" w:author="Jérémy Roubin" w:date="2025-10-12T19:13:00Z">
        <w:r w:rsidRPr="00BC364C" w:rsidDel="002A4099">
          <w:rPr>
            <w:rFonts w:ascii="Verdana" w:hAnsi="Verdana"/>
            <w:sz w:val="18"/>
            <w:szCs w:val="18"/>
          </w:rPr>
          <w:delText>A</w:delText>
        </w:r>
      </w:del>
      <w:ins w:id="343" w:author="Jérémy Roubin" w:date="2025-10-12T19:13:00Z">
        <w:r w:rsidR="002A4099">
          <w:rPr>
            <w:rFonts w:ascii="Verdana" w:hAnsi="Verdana"/>
            <w:sz w:val="18"/>
            <w:szCs w:val="18"/>
          </w:rPr>
          <w:t>a</w:t>
        </w:r>
      </w:ins>
      <w:r w:rsidRPr="00BC364C">
        <w:rPr>
          <w:rFonts w:ascii="Verdana" w:hAnsi="Verdana"/>
          <w:sz w:val="18"/>
          <w:szCs w:val="18"/>
        </w:rPr>
        <w:t>ssure le suivi des documents contractuels r</w:t>
      </w:r>
      <w:r w:rsidRPr="00BC364C">
        <w:rPr>
          <w:rFonts w:ascii="Verdana" w:hAnsi="Verdana" w:hint="cs"/>
          <w:sz w:val="18"/>
          <w:szCs w:val="18"/>
        </w:rPr>
        <w:t>é</w:t>
      </w:r>
      <w:r w:rsidRPr="00BC364C">
        <w:rPr>
          <w:rFonts w:ascii="Verdana" w:hAnsi="Verdana"/>
          <w:sz w:val="18"/>
          <w:szCs w:val="18"/>
        </w:rPr>
        <w:t>visables,</w:t>
      </w:r>
    </w:p>
    <w:p w14:paraId="0B6232E3" w14:textId="77777777" w:rsidR="002F64EF" w:rsidRPr="00BC364C" w:rsidRDefault="002F64EF" w:rsidP="002F64EF">
      <w:pPr>
        <w:pStyle w:val="Sansinterligne"/>
        <w:jc w:val="both"/>
        <w:rPr>
          <w:rFonts w:ascii="Verdana" w:hAnsi="Verdana"/>
          <w:sz w:val="18"/>
          <w:szCs w:val="18"/>
        </w:rPr>
      </w:pPr>
    </w:p>
    <w:p w14:paraId="5146F87E" w14:textId="2448ABCB" w:rsidR="002F64EF" w:rsidRPr="00BC364C" w:rsidRDefault="002F64EF" w:rsidP="002F64EF">
      <w:pPr>
        <w:jc w:val="both"/>
        <w:rPr>
          <w:rFonts w:ascii="Verdana" w:hAnsi="Verdana"/>
          <w:sz w:val="18"/>
          <w:szCs w:val="18"/>
        </w:rPr>
      </w:pPr>
      <w:r w:rsidRPr="00BC364C">
        <w:rPr>
          <w:rFonts w:ascii="Verdana" w:hAnsi="Verdana"/>
          <w:sz w:val="18"/>
          <w:szCs w:val="18"/>
        </w:rPr>
        <w:t>Le comité de pilotage est composé de représentants de chacune des parties</w:t>
      </w:r>
      <w:ins w:id="344" w:author="Jérémy Roubin" w:date="2025-10-12T19:13:00Z">
        <w:r w:rsidR="002A4099">
          <w:rPr>
            <w:rFonts w:ascii="Verdana" w:hAnsi="Verdana"/>
            <w:sz w:val="18"/>
            <w:szCs w:val="18"/>
          </w:rPr>
          <w:t>.</w:t>
        </w:r>
      </w:ins>
      <w:r w:rsidRPr="00BC364C">
        <w:rPr>
          <w:rFonts w:ascii="Verdana" w:hAnsi="Verdana"/>
          <w:sz w:val="18"/>
          <w:szCs w:val="18"/>
        </w:rPr>
        <w:t xml:space="preserve"> </w:t>
      </w:r>
      <w:del w:id="345" w:author="Jérémy Roubin" w:date="2025-10-12T19:14:00Z">
        <w:r w:rsidRPr="00BC364C" w:rsidDel="002A4099">
          <w:rPr>
            <w:rFonts w:ascii="Verdana" w:hAnsi="Verdana"/>
            <w:sz w:val="18"/>
            <w:szCs w:val="18"/>
          </w:rPr>
          <w:delText>(L’</w:delText>
        </w:r>
      </w:del>
      <w:ins w:id="346" w:author="Jérémy Roubin" w:date="2025-10-12T19:14:00Z">
        <w:r w:rsidR="002A4099">
          <w:rPr>
            <w:rFonts w:ascii="Verdana" w:hAnsi="Verdana"/>
            <w:sz w:val="18"/>
            <w:szCs w:val="18"/>
          </w:rPr>
          <w:t xml:space="preserve">Son </w:t>
        </w:r>
      </w:ins>
      <w:r w:rsidRPr="00BC364C">
        <w:rPr>
          <w:rFonts w:ascii="Verdana" w:hAnsi="Verdana"/>
          <w:sz w:val="18"/>
          <w:szCs w:val="18"/>
        </w:rPr>
        <w:t>ordre du jour et le document support à la réunion sont proposés par l’AFLD aux titulaires au plus tard cinq jours avant la réunion, le laboratoire pouvant faire des remarques au plus tard la veille de cette réunion. Le compte rendu est transmis par le titulaire qui en assure la rédaction dans un délai de cinq jours à compter de la réunion. L’AFLD dispose d’un délai de cinq jours à compter de la réception du compte</w:t>
      </w:r>
      <w:ins w:id="347" w:author="Jérémy Roubin" w:date="2025-10-12T19:14:00Z">
        <w:r w:rsidR="002A4099">
          <w:rPr>
            <w:rFonts w:ascii="Verdana" w:hAnsi="Verdana"/>
            <w:sz w:val="18"/>
            <w:szCs w:val="18"/>
          </w:rPr>
          <w:t xml:space="preserve"> </w:t>
        </w:r>
      </w:ins>
      <w:del w:id="348" w:author="Jérémy Roubin" w:date="2025-10-12T19:14:00Z">
        <w:r w:rsidRPr="00BC364C" w:rsidDel="002A4099">
          <w:rPr>
            <w:rFonts w:ascii="Verdana" w:hAnsi="Verdana"/>
            <w:sz w:val="18"/>
            <w:szCs w:val="18"/>
          </w:rPr>
          <w:delText>-</w:delText>
        </w:r>
      </w:del>
      <w:r w:rsidRPr="00BC364C">
        <w:rPr>
          <w:rFonts w:ascii="Verdana" w:hAnsi="Verdana"/>
          <w:sz w:val="18"/>
          <w:szCs w:val="18"/>
        </w:rPr>
        <w:t xml:space="preserve">rendu pour approuver ou émettre d’éventuelles réserves auquel cas une nouvelle version sera émise par le titulaire, l’objectif étant de finaliser le compte rendu dans les quinze jours suivants la réunion. </w:t>
      </w:r>
    </w:p>
    <w:p w14:paraId="02DCCEBB" w14:textId="77777777" w:rsidR="00F448DB" w:rsidRDefault="00F448DB" w:rsidP="00F448DB">
      <w:pPr>
        <w:pStyle w:val="Titre31"/>
        <w:numPr>
          <w:ilvl w:val="0"/>
          <w:numId w:val="0"/>
        </w:numPr>
        <w:ind w:left="720" w:hanging="720"/>
        <w:outlineLvl w:val="2"/>
        <w:rPr>
          <w:rFonts w:ascii="Verdana" w:hAnsi="Verdana"/>
          <w:b/>
          <w:sz w:val="18"/>
          <w:szCs w:val="18"/>
        </w:rPr>
      </w:pPr>
    </w:p>
    <w:p w14:paraId="6BE4612F" w14:textId="3EE218C3" w:rsidR="002F64EF" w:rsidRPr="00DE361D" w:rsidRDefault="00B544E0">
      <w:pPr>
        <w:pStyle w:val="Texte"/>
        <w:rPr>
          <w:sz w:val="18"/>
          <w:szCs w:val="18"/>
          <w:rPrChange w:id="349" w:author="Jean-François ETANCELIN" w:date="2025-10-16T10:22:00Z">
            <w:rPr>
              <w:rFonts w:ascii="Verdana" w:hAnsi="Verdana"/>
              <w:b/>
              <w:sz w:val="18"/>
              <w:szCs w:val="18"/>
            </w:rPr>
          </w:rPrChange>
        </w:rPr>
        <w:pPrChange w:id="350" w:author="Jean-François ETANCELIN" w:date="2025-10-16T10:22:00Z">
          <w:pPr>
            <w:pStyle w:val="Titre31"/>
            <w:numPr>
              <w:ilvl w:val="0"/>
              <w:numId w:val="0"/>
            </w:numPr>
            <w:ind w:left="0" w:firstLine="0"/>
            <w:outlineLvl w:val="2"/>
          </w:pPr>
        </w:pPrChange>
      </w:pPr>
      <w:r w:rsidRPr="00DE361D">
        <w:rPr>
          <w:sz w:val="18"/>
          <w:szCs w:val="18"/>
          <w:rPrChange w:id="351" w:author="Jean-François ETANCELIN" w:date="2025-10-16T10:22:00Z">
            <w:rPr>
              <w:b/>
              <w:sz w:val="18"/>
              <w:szCs w:val="18"/>
            </w:rPr>
          </w:rPrChange>
        </w:rPr>
        <w:t xml:space="preserve">4.1.3.1. </w:t>
      </w:r>
      <w:proofErr w:type="spellStart"/>
      <w:r w:rsidR="002F64EF" w:rsidRPr="00DE361D">
        <w:rPr>
          <w:sz w:val="18"/>
          <w:szCs w:val="18"/>
          <w:rPrChange w:id="352" w:author="Jean-François ETANCELIN" w:date="2025-10-16T10:22:00Z">
            <w:rPr>
              <w:b/>
              <w:sz w:val="18"/>
              <w:szCs w:val="18"/>
            </w:rPr>
          </w:rPrChange>
        </w:rPr>
        <w:t>Reporting</w:t>
      </w:r>
      <w:proofErr w:type="spellEnd"/>
    </w:p>
    <w:p w14:paraId="33713A57" w14:textId="6896B38F" w:rsidR="002F64EF" w:rsidRPr="00BC364C" w:rsidRDefault="002F64EF" w:rsidP="002F64EF">
      <w:pPr>
        <w:jc w:val="both"/>
        <w:rPr>
          <w:rFonts w:ascii="Verdana" w:hAnsi="Verdana"/>
          <w:sz w:val="18"/>
          <w:szCs w:val="18"/>
        </w:rPr>
      </w:pPr>
      <w:r w:rsidRPr="00BC364C">
        <w:rPr>
          <w:rFonts w:ascii="Verdana" w:hAnsi="Verdana"/>
          <w:sz w:val="18"/>
          <w:szCs w:val="18"/>
        </w:rPr>
        <w:t>Chaque fin de semestre, le titulaire remet à l’AFLD un document de synthèse qui résume l’activité de la période, les dysfonctionnements constatés, leur analyse et les plans d’actions correctives.</w:t>
      </w:r>
    </w:p>
    <w:p w14:paraId="19D7F599" w14:textId="77777777" w:rsidR="002F64EF" w:rsidRPr="00BC364C" w:rsidRDefault="002F64EF" w:rsidP="002F64EF">
      <w:pPr>
        <w:rPr>
          <w:rFonts w:ascii="Verdana" w:hAnsi="Verdana"/>
          <w:sz w:val="18"/>
          <w:szCs w:val="18"/>
        </w:rPr>
      </w:pPr>
      <w:r w:rsidRPr="00BC364C">
        <w:rPr>
          <w:rFonts w:ascii="Verdana" w:hAnsi="Verdana"/>
          <w:sz w:val="18"/>
          <w:szCs w:val="18"/>
        </w:rPr>
        <w:t xml:space="preserve">Dans ce document, figurent notamment plusieurs catégories d’information de </w:t>
      </w:r>
      <w:proofErr w:type="spellStart"/>
      <w:r w:rsidRPr="00BC364C">
        <w:rPr>
          <w:rFonts w:ascii="Verdana" w:hAnsi="Verdana"/>
          <w:i/>
          <w:sz w:val="18"/>
          <w:szCs w:val="18"/>
        </w:rPr>
        <w:t>reporting</w:t>
      </w:r>
      <w:proofErr w:type="spellEnd"/>
      <w:r w:rsidRPr="00BC364C">
        <w:rPr>
          <w:rFonts w:ascii="Verdana" w:hAnsi="Verdana"/>
          <w:sz w:val="18"/>
          <w:szCs w:val="18"/>
        </w:rPr>
        <w:t> :</w:t>
      </w:r>
    </w:p>
    <w:p w14:paraId="0CF5A7D5" w14:textId="426C24DF" w:rsidR="002F64EF" w:rsidRPr="00BC364C" w:rsidRDefault="002A4099">
      <w:pPr>
        <w:pStyle w:val="Paragraphedeliste"/>
        <w:numPr>
          <w:ilvl w:val="0"/>
          <w:numId w:val="3"/>
        </w:numPr>
        <w:jc w:val="both"/>
        <w:rPr>
          <w:rFonts w:ascii="Verdana" w:hAnsi="Verdana"/>
          <w:sz w:val="18"/>
          <w:szCs w:val="18"/>
        </w:rPr>
        <w:pPrChange w:id="353" w:author="Jérémy Roubin" w:date="2025-10-12T19:16:00Z">
          <w:pPr>
            <w:pStyle w:val="Paragraphedeliste"/>
            <w:numPr>
              <w:numId w:val="3"/>
            </w:numPr>
            <w:ind w:left="1065" w:hanging="360"/>
          </w:pPr>
        </w:pPrChange>
      </w:pPr>
      <w:proofErr w:type="gramStart"/>
      <w:ins w:id="354" w:author="Jérémy Roubin" w:date="2025-10-12T19:15:00Z">
        <w:r>
          <w:rPr>
            <w:rFonts w:ascii="Verdana" w:hAnsi="Verdana"/>
            <w:sz w:val="18"/>
            <w:szCs w:val="18"/>
          </w:rPr>
          <w:t>l</w:t>
        </w:r>
      </w:ins>
      <w:proofErr w:type="gramEnd"/>
      <w:del w:id="355" w:author="Jérémy Roubin" w:date="2025-10-12T19:15:00Z">
        <w:r w:rsidR="002F64EF" w:rsidRPr="00BC364C" w:rsidDel="002A4099">
          <w:rPr>
            <w:rFonts w:ascii="Verdana" w:hAnsi="Verdana"/>
            <w:sz w:val="18"/>
            <w:szCs w:val="18"/>
          </w:rPr>
          <w:delText>L</w:delText>
        </w:r>
      </w:del>
      <w:r w:rsidR="002F64EF" w:rsidRPr="00BC364C">
        <w:rPr>
          <w:rFonts w:ascii="Verdana" w:hAnsi="Verdana"/>
          <w:sz w:val="18"/>
          <w:szCs w:val="18"/>
        </w:rPr>
        <w:t xml:space="preserve">e volume d’activité (échantillons analysés </w:t>
      </w:r>
      <w:r w:rsidR="008D3830">
        <w:rPr>
          <w:rFonts w:ascii="Verdana" w:hAnsi="Verdana"/>
          <w:sz w:val="18"/>
          <w:szCs w:val="18"/>
        </w:rPr>
        <w:t>et</w:t>
      </w:r>
      <w:r w:rsidR="002F64EF" w:rsidRPr="00BC364C">
        <w:rPr>
          <w:rFonts w:ascii="Verdana" w:hAnsi="Verdana"/>
          <w:sz w:val="18"/>
          <w:szCs w:val="18"/>
        </w:rPr>
        <w:t xml:space="preserve"> stockés pour le lot </w:t>
      </w:r>
      <w:r w:rsidR="008D3830">
        <w:rPr>
          <w:rFonts w:ascii="Verdana" w:hAnsi="Verdana"/>
          <w:sz w:val="18"/>
          <w:szCs w:val="18"/>
        </w:rPr>
        <w:t>1</w:t>
      </w:r>
      <w:r w:rsidR="002F64EF" w:rsidRPr="00BC364C">
        <w:rPr>
          <w:rFonts w:ascii="Verdana" w:hAnsi="Verdana"/>
          <w:sz w:val="18"/>
          <w:szCs w:val="18"/>
        </w:rPr>
        <w:t xml:space="preserve">, nombre d’expertises pour le lot </w:t>
      </w:r>
      <w:r w:rsidR="008D3830">
        <w:rPr>
          <w:rFonts w:ascii="Verdana" w:hAnsi="Verdana"/>
          <w:sz w:val="18"/>
          <w:szCs w:val="18"/>
        </w:rPr>
        <w:t>2</w:t>
      </w:r>
      <w:r w:rsidR="002F64EF" w:rsidRPr="00BC364C">
        <w:rPr>
          <w:rFonts w:ascii="Verdana" w:hAnsi="Verdana"/>
          <w:sz w:val="18"/>
          <w:szCs w:val="18"/>
        </w:rPr>
        <w:t>),</w:t>
      </w:r>
    </w:p>
    <w:p w14:paraId="4734412A" w14:textId="1D5798E6" w:rsidR="002F64EF" w:rsidRPr="00BC364C" w:rsidRDefault="002A4099">
      <w:pPr>
        <w:pStyle w:val="Paragraphedeliste"/>
        <w:numPr>
          <w:ilvl w:val="0"/>
          <w:numId w:val="3"/>
        </w:numPr>
        <w:jc w:val="both"/>
        <w:rPr>
          <w:rFonts w:ascii="Verdana" w:hAnsi="Verdana"/>
          <w:sz w:val="18"/>
          <w:szCs w:val="18"/>
        </w:rPr>
        <w:pPrChange w:id="356" w:author="Jérémy Roubin" w:date="2025-10-12T19:16:00Z">
          <w:pPr>
            <w:pStyle w:val="Paragraphedeliste"/>
            <w:numPr>
              <w:numId w:val="3"/>
            </w:numPr>
            <w:ind w:left="1065" w:hanging="360"/>
          </w:pPr>
        </w:pPrChange>
      </w:pPr>
      <w:proofErr w:type="gramStart"/>
      <w:ins w:id="357" w:author="Jérémy Roubin" w:date="2025-10-12T19:16:00Z">
        <w:r>
          <w:rPr>
            <w:rFonts w:ascii="Verdana" w:hAnsi="Verdana"/>
            <w:sz w:val="18"/>
            <w:szCs w:val="18"/>
          </w:rPr>
          <w:t>l</w:t>
        </w:r>
      </w:ins>
      <w:proofErr w:type="gramEnd"/>
      <w:del w:id="358" w:author="Jérémy Roubin" w:date="2025-10-12T19:15:00Z">
        <w:r w:rsidR="002F64EF" w:rsidRPr="00BC364C" w:rsidDel="002A4099">
          <w:rPr>
            <w:rFonts w:ascii="Verdana" w:hAnsi="Verdana"/>
            <w:sz w:val="18"/>
            <w:szCs w:val="18"/>
          </w:rPr>
          <w:delText>L</w:delText>
        </w:r>
      </w:del>
      <w:r w:rsidR="002F64EF" w:rsidRPr="00BC364C">
        <w:rPr>
          <w:rFonts w:ascii="Verdana" w:hAnsi="Verdana"/>
          <w:sz w:val="18"/>
          <w:szCs w:val="18"/>
        </w:rPr>
        <w:t>e niveau de service</w:t>
      </w:r>
      <w:ins w:id="359" w:author="Jérémy Roubin" w:date="2025-10-12T19:16:00Z">
        <w:r>
          <w:rPr>
            <w:rFonts w:ascii="Verdana" w:hAnsi="Verdana"/>
            <w:sz w:val="18"/>
            <w:szCs w:val="18"/>
          </w:rPr>
          <w:t>, notamment les</w:t>
        </w:r>
      </w:ins>
      <w:del w:id="360" w:author="Jérémy Roubin" w:date="2025-10-12T19:16:00Z">
        <w:r w:rsidR="002F64EF" w:rsidRPr="00BC364C" w:rsidDel="002A4099">
          <w:rPr>
            <w:rFonts w:ascii="Verdana" w:hAnsi="Verdana"/>
            <w:sz w:val="18"/>
            <w:szCs w:val="18"/>
          </w:rPr>
          <w:delText> : I</w:delText>
        </w:r>
      </w:del>
      <w:ins w:id="361" w:author="Jérémy Roubin" w:date="2025-10-12T19:16:00Z">
        <w:r>
          <w:rPr>
            <w:rFonts w:ascii="Verdana" w:hAnsi="Verdana"/>
            <w:sz w:val="18"/>
            <w:szCs w:val="18"/>
          </w:rPr>
          <w:t xml:space="preserve"> i</w:t>
        </w:r>
      </w:ins>
      <w:r w:rsidR="002F64EF" w:rsidRPr="00BC364C">
        <w:rPr>
          <w:rFonts w:ascii="Verdana" w:hAnsi="Verdana"/>
          <w:sz w:val="18"/>
          <w:szCs w:val="18"/>
        </w:rPr>
        <w:t>nformations relatives à l’appréciation de la qualité des prestations</w:t>
      </w:r>
      <w:ins w:id="362" w:author="Jérémy Roubin" w:date="2025-10-12T19:16:00Z">
        <w:r>
          <w:rPr>
            <w:rFonts w:ascii="Verdana" w:hAnsi="Verdana"/>
            <w:sz w:val="18"/>
            <w:szCs w:val="18"/>
          </w:rPr>
          <w:t xml:space="preserve"> et les</w:t>
        </w:r>
      </w:ins>
      <w:del w:id="363" w:author="Jérémy Roubin" w:date="2025-10-12T19:16:00Z">
        <w:r w:rsidR="002F64EF" w:rsidRPr="00BC364C" w:rsidDel="002A4099">
          <w:rPr>
            <w:rFonts w:ascii="Verdana" w:hAnsi="Verdana"/>
            <w:sz w:val="18"/>
            <w:szCs w:val="18"/>
          </w:rPr>
          <w:delText>,</w:delText>
        </w:r>
      </w:del>
      <w:r w:rsidR="002F64EF" w:rsidRPr="00BC364C">
        <w:rPr>
          <w:rFonts w:ascii="Verdana" w:hAnsi="Verdana"/>
          <w:sz w:val="18"/>
          <w:szCs w:val="18"/>
        </w:rPr>
        <w:t xml:space="preserve"> mesures de la qualité des services,</w:t>
      </w:r>
    </w:p>
    <w:p w14:paraId="3AB4B73C" w14:textId="086DD3FE" w:rsidR="002F64EF" w:rsidRPr="00BC364C" w:rsidRDefault="002A4099">
      <w:pPr>
        <w:pStyle w:val="Paragraphedeliste"/>
        <w:numPr>
          <w:ilvl w:val="0"/>
          <w:numId w:val="3"/>
        </w:numPr>
        <w:jc w:val="both"/>
        <w:rPr>
          <w:rFonts w:ascii="Verdana" w:hAnsi="Verdana"/>
          <w:sz w:val="18"/>
          <w:szCs w:val="18"/>
        </w:rPr>
        <w:pPrChange w:id="364" w:author="Jérémy Roubin" w:date="2025-10-12T19:16:00Z">
          <w:pPr>
            <w:pStyle w:val="Paragraphedeliste"/>
            <w:numPr>
              <w:numId w:val="3"/>
            </w:numPr>
            <w:ind w:left="1065" w:hanging="360"/>
          </w:pPr>
        </w:pPrChange>
      </w:pPr>
      <w:proofErr w:type="gramStart"/>
      <w:ins w:id="365" w:author="Jérémy Roubin" w:date="2025-10-12T19:16:00Z">
        <w:r>
          <w:rPr>
            <w:rFonts w:ascii="Verdana" w:hAnsi="Verdana"/>
            <w:sz w:val="18"/>
            <w:szCs w:val="18"/>
          </w:rPr>
          <w:t>l</w:t>
        </w:r>
      </w:ins>
      <w:proofErr w:type="gramEnd"/>
      <w:del w:id="366" w:author="Jérémy Roubin" w:date="2025-10-12T19:16:00Z">
        <w:r w:rsidR="002F64EF" w:rsidRPr="00BC364C" w:rsidDel="002A4099">
          <w:rPr>
            <w:rFonts w:ascii="Verdana" w:hAnsi="Verdana"/>
            <w:sz w:val="18"/>
            <w:szCs w:val="18"/>
          </w:rPr>
          <w:delText>L</w:delText>
        </w:r>
      </w:del>
      <w:r w:rsidR="002F64EF" w:rsidRPr="00BC364C">
        <w:rPr>
          <w:rFonts w:ascii="Verdana" w:hAnsi="Verdana"/>
          <w:sz w:val="18"/>
          <w:szCs w:val="18"/>
        </w:rPr>
        <w:t>es alertes, conseil et rappels</w:t>
      </w:r>
      <w:ins w:id="367" w:author="Jérémy Roubin" w:date="2025-10-12T19:16:00Z">
        <w:r>
          <w:rPr>
            <w:rFonts w:ascii="Verdana" w:hAnsi="Verdana"/>
            <w:sz w:val="18"/>
            <w:szCs w:val="18"/>
          </w:rPr>
          <w:t>, notamment les</w:t>
        </w:r>
      </w:ins>
      <w:r w:rsidR="002F64EF" w:rsidRPr="00BC364C">
        <w:rPr>
          <w:rFonts w:ascii="Verdana" w:hAnsi="Verdana"/>
          <w:sz w:val="18"/>
          <w:szCs w:val="18"/>
        </w:rPr>
        <w:t xml:space="preserve"> : </w:t>
      </w:r>
      <w:ins w:id="368" w:author="Jérémy Roubin" w:date="2025-10-12T19:16:00Z">
        <w:r>
          <w:rPr>
            <w:rFonts w:ascii="Verdana" w:hAnsi="Verdana"/>
            <w:sz w:val="18"/>
            <w:szCs w:val="18"/>
          </w:rPr>
          <w:t>i</w:t>
        </w:r>
      </w:ins>
      <w:del w:id="369" w:author="Jérémy Roubin" w:date="2025-10-12T19:16:00Z">
        <w:r w:rsidR="002F64EF" w:rsidRPr="00BC364C" w:rsidDel="002A4099">
          <w:rPr>
            <w:rFonts w:ascii="Verdana" w:hAnsi="Verdana"/>
            <w:sz w:val="18"/>
            <w:szCs w:val="18"/>
          </w:rPr>
          <w:delText>I</w:delText>
        </w:r>
      </w:del>
      <w:r w:rsidR="002F64EF" w:rsidRPr="00BC364C">
        <w:rPr>
          <w:rFonts w:ascii="Verdana" w:hAnsi="Verdana"/>
          <w:sz w:val="18"/>
          <w:szCs w:val="18"/>
        </w:rPr>
        <w:t>nformation</w:t>
      </w:r>
      <w:ins w:id="370" w:author="Jérémy Roubin" w:date="2025-10-12T19:16:00Z">
        <w:r>
          <w:rPr>
            <w:rFonts w:ascii="Verdana" w:hAnsi="Verdana"/>
            <w:sz w:val="18"/>
            <w:szCs w:val="18"/>
          </w:rPr>
          <w:t>s</w:t>
        </w:r>
      </w:ins>
      <w:r w:rsidR="002F64EF" w:rsidRPr="00BC364C">
        <w:rPr>
          <w:rFonts w:ascii="Verdana" w:hAnsi="Verdana"/>
          <w:sz w:val="18"/>
          <w:szCs w:val="18"/>
        </w:rPr>
        <w:t xml:space="preserve"> sur les actions à entreprendre, soit par le titulaire, soit par l’AFLD, pour le fonctionnement optimal des prestations. </w:t>
      </w:r>
    </w:p>
    <w:p w14:paraId="38D26D5B" w14:textId="5C3E4673" w:rsidR="002F64EF" w:rsidRPr="00DE361D" w:rsidRDefault="00B544E0">
      <w:pPr>
        <w:pStyle w:val="Texte"/>
        <w:rPr>
          <w:sz w:val="18"/>
          <w:szCs w:val="18"/>
          <w:rPrChange w:id="371" w:author="Jean-François ETANCELIN" w:date="2025-10-16T10:22:00Z">
            <w:rPr>
              <w:rFonts w:ascii="Verdana" w:hAnsi="Verdana"/>
              <w:b/>
              <w:sz w:val="18"/>
              <w:szCs w:val="18"/>
            </w:rPr>
          </w:rPrChange>
        </w:rPr>
        <w:pPrChange w:id="372" w:author="Jean-François ETANCELIN" w:date="2025-10-16T10:22:00Z">
          <w:pPr>
            <w:pStyle w:val="Titre31"/>
            <w:numPr>
              <w:ilvl w:val="0"/>
              <w:numId w:val="0"/>
            </w:numPr>
            <w:ind w:left="0" w:firstLine="0"/>
            <w:outlineLvl w:val="2"/>
          </w:pPr>
        </w:pPrChange>
      </w:pPr>
      <w:r w:rsidRPr="00DE361D">
        <w:rPr>
          <w:sz w:val="18"/>
          <w:szCs w:val="18"/>
          <w:rPrChange w:id="373" w:author="Jean-François ETANCELIN" w:date="2025-10-16T10:22:00Z">
            <w:rPr>
              <w:b/>
              <w:sz w:val="18"/>
              <w:szCs w:val="18"/>
            </w:rPr>
          </w:rPrChange>
        </w:rPr>
        <w:t xml:space="preserve">4.1.3.2. </w:t>
      </w:r>
      <w:r w:rsidR="002F64EF" w:rsidRPr="00DE361D">
        <w:rPr>
          <w:sz w:val="18"/>
          <w:szCs w:val="18"/>
          <w:rPrChange w:id="374" w:author="Jean-François ETANCELIN" w:date="2025-10-16T10:22:00Z">
            <w:rPr>
              <w:b/>
              <w:sz w:val="18"/>
              <w:szCs w:val="18"/>
            </w:rPr>
          </w:rPrChange>
        </w:rPr>
        <w:t>Définition des périodes d’arrêt planifié ou de surcroît d’activité</w:t>
      </w:r>
    </w:p>
    <w:p w14:paraId="7BBA20AF" w14:textId="11D422E0" w:rsidR="002F64EF" w:rsidRPr="00BC364C" w:rsidRDefault="002F64EF" w:rsidP="002F64EF">
      <w:pPr>
        <w:jc w:val="both"/>
        <w:rPr>
          <w:rFonts w:ascii="Verdana" w:hAnsi="Verdana"/>
          <w:sz w:val="18"/>
          <w:szCs w:val="18"/>
        </w:rPr>
      </w:pPr>
      <w:r w:rsidRPr="00BC364C">
        <w:rPr>
          <w:rFonts w:ascii="Verdana" w:hAnsi="Verdana"/>
          <w:sz w:val="18"/>
          <w:szCs w:val="18"/>
        </w:rPr>
        <w:t>L’AFLD informe le titulaire du lot 1 des éventuelles périodes d’arrêt d’activité planifiées ou de surcroît d’activité au regard des contrôles planifiés, au minimum au début du mois calendaire afin que les titulaires puissent s’organiser en conséquence.</w:t>
      </w:r>
    </w:p>
    <w:p w14:paraId="124AB7BB" w14:textId="77777777" w:rsidR="00F055C5" w:rsidRPr="00BC364C" w:rsidRDefault="00F055C5" w:rsidP="002F64EF">
      <w:pPr>
        <w:jc w:val="both"/>
        <w:rPr>
          <w:rFonts w:ascii="Verdana" w:hAnsi="Verdana"/>
          <w:sz w:val="18"/>
          <w:szCs w:val="18"/>
        </w:rPr>
      </w:pPr>
    </w:p>
    <w:p w14:paraId="1068BDC3" w14:textId="343B566F" w:rsidR="00F055C5" w:rsidRPr="00F30B21" w:rsidRDefault="002F64EF" w:rsidP="002F64EF">
      <w:pPr>
        <w:jc w:val="both"/>
        <w:rPr>
          <w:rFonts w:ascii="Verdana" w:hAnsi="Verdana"/>
          <w:sz w:val="18"/>
          <w:szCs w:val="18"/>
        </w:rPr>
      </w:pPr>
      <w:r w:rsidRPr="00BC364C">
        <w:rPr>
          <w:rFonts w:ascii="Verdana" w:hAnsi="Verdana"/>
          <w:sz w:val="18"/>
          <w:szCs w:val="18"/>
        </w:rPr>
        <w:t xml:space="preserve">Les périodes </w:t>
      </w:r>
      <w:r w:rsidRPr="00F30B21">
        <w:rPr>
          <w:rFonts w:ascii="Verdana" w:hAnsi="Verdana"/>
          <w:sz w:val="18"/>
          <w:szCs w:val="18"/>
        </w:rPr>
        <w:t>d’arrêt ou de réduction d’activité sont les périodes durant lesquelles les contrôles diligentés sont réduits de manière significative</w:t>
      </w:r>
      <w:ins w:id="375" w:author="Adeline Molina" w:date="2025-10-17T11:16:00Z">
        <w:r w:rsidR="006E7C97">
          <w:rPr>
            <w:rFonts w:ascii="Verdana" w:hAnsi="Verdana"/>
            <w:sz w:val="18"/>
            <w:szCs w:val="18"/>
          </w:rPr>
          <w:t>.</w:t>
        </w:r>
      </w:ins>
    </w:p>
    <w:p w14:paraId="39501CDE" w14:textId="364760CB" w:rsidR="002F64EF" w:rsidRPr="00BC364C" w:rsidRDefault="002F64EF" w:rsidP="002F64EF">
      <w:pPr>
        <w:jc w:val="both"/>
        <w:rPr>
          <w:rFonts w:ascii="Verdana" w:hAnsi="Verdana"/>
          <w:sz w:val="18"/>
          <w:szCs w:val="18"/>
        </w:rPr>
      </w:pPr>
      <w:r w:rsidRPr="00F30B21">
        <w:rPr>
          <w:rFonts w:ascii="Verdana" w:hAnsi="Verdana"/>
          <w:sz w:val="18"/>
          <w:szCs w:val="18"/>
        </w:rPr>
        <w:t xml:space="preserve">Les périodes de surcroît d’activité sont celles durant lesquelles le nombre d’échantillons à traiter excèdent de plus de 20 % le volume d’activité usuelle constaté. </w:t>
      </w:r>
    </w:p>
    <w:p w14:paraId="6CCA82F4" w14:textId="77777777" w:rsidR="00F055C5" w:rsidRPr="00BC364C" w:rsidRDefault="00F055C5" w:rsidP="002F64EF">
      <w:pPr>
        <w:jc w:val="both"/>
        <w:rPr>
          <w:rFonts w:ascii="Verdana" w:hAnsi="Verdana"/>
          <w:sz w:val="18"/>
          <w:szCs w:val="18"/>
        </w:rPr>
      </w:pPr>
    </w:p>
    <w:p w14:paraId="51703608" w14:textId="12AFAC2E" w:rsidR="002F64EF" w:rsidRPr="00BC364C" w:rsidRDefault="002F64EF" w:rsidP="002F64EF">
      <w:pPr>
        <w:jc w:val="both"/>
        <w:rPr>
          <w:rFonts w:ascii="Verdana" w:hAnsi="Verdana"/>
          <w:sz w:val="18"/>
          <w:szCs w:val="18"/>
        </w:rPr>
      </w:pPr>
      <w:r w:rsidRPr="00BC364C">
        <w:rPr>
          <w:rFonts w:ascii="Verdana" w:hAnsi="Verdana"/>
          <w:sz w:val="18"/>
          <w:szCs w:val="18"/>
        </w:rPr>
        <w:t>Les titulaires peuvent également informer l’AFLD de périodes d’arrêt pour intervention technique planifiées au minimum quinze jours ouvrés à l’avance</w:t>
      </w:r>
      <w:ins w:id="376" w:author="Adeline Molina" w:date="2025-10-17T11:16:00Z">
        <w:r w:rsidR="006E7C97">
          <w:rPr>
            <w:rFonts w:ascii="Verdana" w:hAnsi="Verdana"/>
            <w:sz w:val="18"/>
            <w:szCs w:val="18"/>
          </w:rPr>
          <w:t xml:space="preserve"> ou dès que possible en cas d’urgence</w:t>
        </w:r>
      </w:ins>
      <w:del w:id="377" w:author="Adeline Molina" w:date="2025-10-17T11:16:00Z">
        <w:r w:rsidRPr="00BC364C" w:rsidDel="006E7C97">
          <w:rPr>
            <w:rFonts w:ascii="Verdana" w:hAnsi="Verdana"/>
            <w:sz w:val="18"/>
            <w:szCs w:val="18"/>
          </w:rPr>
          <w:delText>.</w:delText>
        </w:r>
      </w:del>
    </w:p>
    <w:p w14:paraId="430CCC44" w14:textId="77777777" w:rsidR="00F055C5" w:rsidRPr="00BC364C" w:rsidRDefault="00F055C5" w:rsidP="002F64EF">
      <w:pPr>
        <w:jc w:val="both"/>
        <w:rPr>
          <w:rFonts w:ascii="Verdana" w:hAnsi="Verdana"/>
          <w:sz w:val="18"/>
          <w:szCs w:val="18"/>
        </w:rPr>
      </w:pPr>
    </w:p>
    <w:p w14:paraId="58D5B263" w14:textId="7F9C2274" w:rsidR="002F64EF" w:rsidRPr="00DE361D" w:rsidRDefault="00F055C5">
      <w:pPr>
        <w:pStyle w:val="Texte"/>
        <w:rPr>
          <w:sz w:val="18"/>
          <w:szCs w:val="18"/>
          <w:rPrChange w:id="378" w:author="Jean-François ETANCELIN" w:date="2025-10-16T10:22:00Z">
            <w:rPr>
              <w:rFonts w:ascii="Verdana" w:hAnsi="Verdana"/>
              <w:b/>
              <w:sz w:val="18"/>
              <w:szCs w:val="18"/>
            </w:rPr>
          </w:rPrChange>
        </w:rPr>
        <w:pPrChange w:id="379" w:author="Jean-François ETANCELIN" w:date="2025-10-16T10:22:00Z">
          <w:pPr>
            <w:pStyle w:val="Titre31"/>
            <w:numPr>
              <w:ilvl w:val="0"/>
              <w:numId w:val="0"/>
            </w:numPr>
            <w:ind w:left="0" w:firstLine="0"/>
            <w:outlineLvl w:val="2"/>
          </w:pPr>
        </w:pPrChange>
      </w:pPr>
      <w:r w:rsidRPr="00DE361D">
        <w:rPr>
          <w:sz w:val="18"/>
          <w:szCs w:val="18"/>
          <w:rPrChange w:id="380" w:author="Jean-François ETANCELIN" w:date="2025-10-16T10:22:00Z">
            <w:rPr>
              <w:b/>
              <w:sz w:val="18"/>
              <w:szCs w:val="18"/>
            </w:rPr>
          </w:rPrChange>
        </w:rPr>
        <w:t xml:space="preserve">4.1.3.3. </w:t>
      </w:r>
      <w:r w:rsidR="002F64EF" w:rsidRPr="00DE361D">
        <w:rPr>
          <w:sz w:val="18"/>
          <w:szCs w:val="18"/>
          <w:rPrChange w:id="381" w:author="Jean-François ETANCELIN" w:date="2025-10-16T10:22:00Z">
            <w:rPr>
              <w:b/>
              <w:sz w:val="18"/>
              <w:szCs w:val="18"/>
            </w:rPr>
          </w:rPrChange>
        </w:rPr>
        <w:t>Disponibilité des titulaires</w:t>
      </w:r>
    </w:p>
    <w:p w14:paraId="192965DF" w14:textId="2EAC2515" w:rsidR="002F64EF" w:rsidRPr="00BC364C" w:rsidRDefault="002F64EF" w:rsidP="002F64EF">
      <w:pPr>
        <w:pStyle w:val="Paragraphedeliste"/>
        <w:numPr>
          <w:ilvl w:val="0"/>
          <w:numId w:val="3"/>
        </w:numPr>
        <w:jc w:val="both"/>
        <w:rPr>
          <w:rFonts w:ascii="Verdana" w:hAnsi="Verdana"/>
          <w:sz w:val="18"/>
          <w:szCs w:val="18"/>
        </w:rPr>
      </w:pPr>
      <w:r w:rsidRPr="00BC364C">
        <w:rPr>
          <w:rFonts w:ascii="Verdana" w:hAnsi="Verdana"/>
          <w:sz w:val="18"/>
          <w:szCs w:val="18"/>
        </w:rPr>
        <w:t xml:space="preserve">Lot 1 : le titulaire du lot est disponible du lundi au vendredi de 8 heures à 17 heures, sauf jours fériés. Il communique à l’AFLD un numéro téléphonique joignable en continu durant ces horaires ainsi qu’une adresse mail générique gérée durant ce laps de temps. Un numéro téléphonique d’astreinte, utilisable les week-end et jours fériés, est également communiqué à l’AFLD </w:t>
      </w:r>
      <w:r w:rsidR="00431CB6">
        <w:rPr>
          <w:rFonts w:ascii="Verdana" w:hAnsi="Verdana"/>
          <w:sz w:val="18"/>
          <w:szCs w:val="18"/>
        </w:rPr>
        <w:t>à</w:t>
      </w:r>
      <w:r w:rsidRPr="00BC364C">
        <w:rPr>
          <w:rFonts w:ascii="Verdana" w:hAnsi="Verdana"/>
          <w:sz w:val="18"/>
          <w:szCs w:val="18"/>
        </w:rPr>
        <w:t xml:space="preserve"> la notification du marché. Sur demande expresse de l’AFLD, le laboratoire titulaire du lot 1 pourra instaurer un régime de gardes et astreintes en soirée et week-end pour une période déterminée.</w:t>
      </w:r>
      <w:r w:rsidR="00DA52AE" w:rsidRPr="00BC364C">
        <w:rPr>
          <w:rFonts w:ascii="Verdana" w:hAnsi="Verdana"/>
          <w:sz w:val="18"/>
          <w:szCs w:val="18"/>
        </w:rPr>
        <w:t xml:space="preserve"> Les </w:t>
      </w:r>
      <w:r w:rsidR="00140780">
        <w:rPr>
          <w:rFonts w:ascii="Verdana" w:hAnsi="Verdana"/>
          <w:sz w:val="18"/>
          <w:szCs w:val="18"/>
        </w:rPr>
        <w:t>perman</w:t>
      </w:r>
      <w:r w:rsidR="0099029D">
        <w:rPr>
          <w:rFonts w:ascii="Verdana" w:hAnsi="Verdana"/>
          <w:sz w:val="18"/>
          <w:szCs w:val="18"/>
        </w:rPr>
        <w:t>enc</w:t>
      </w:r>
      <w:r w:rsidR="00140780">
        <w:rPr>
          <w:rFonts w:ascii="Verdana" w:hAnsi="Verdana"/>
          <w:sz w:val="18"/>
          <w:szCs w:val="18"/>
        </w:rPr>
        <w:t>es</w:t>
      </w:r>
      <w:r w:rsidR="00DA52AE" w:rsidRPr="00BC364C">
        <w:rPr>
          <w:rFonts w:ascii="Verdana" w:hAnsi="Verdana"/>
          <w:sz w:val="18"/>
          <w:szCs w:val="18"/>
        </w:rPr>
        <w:t xml:space="preserve"> que le titulaire pourra réaliser à la demande de </w:t>
      </w:r>
      <w:del w:id="382" w:author="Jérémy Roubin" w:date="2025-10-12T19:18:00Z">
        <w:r w:rsidR="00DA52AE" w:rsidRPr="00BC364C" w:rsidDel="002A4099">
          <w:rPr>
            <w:rFonts w:ascii="Verdana" w:hAnsi="Verdana"/>
            <w:sz w:val="18"/>
            <w:szCs w:val="18"/>
          </w:rPr>
          <w:delText>l’Agence française de lutte contre le dopage</w:delText>
        </w:r>
      </w:del>
      <w:ins w:id="383" w:author="Jérémy Roubin" w:date="2025-10-12T19:18:00Z">
        <w:r w:rsidR="002A4099">
          <w:rPr>
            <w:rFonts w:ascii="Verdana" w:hAnsi="Verdana"/>
            <w:sz w:val="18"/>
            <w:szCs w:val="18"/>
          </w:rPr>
          <w:t>l’AFLD</w:t>
        </w:r>
      </w:ins>
      <w:r w:rsidR="00DA52AE" w:rsidRPr="00BC364C">
        <w:rPr>
          <w:rFonts w:ascii="Verdana" w:hAnsi="Verdana"/>
          <w:sz w:val="18"/>
          <w:szCs w:val="18"/>
        </w:rPr>
        <w:t xml:space="preserve">, pour ses propres besoins ou celui des tiers, font l’objet d’un forfait </w:t>
      </w:r>
      <w:r w:rsidR="00140780">
        <w:rPr>
          <w:rFonts w:ascii="Verdana" w:hAnsi="Verdana"/>
          <w:sz w:val="18"/>
          <w:szCs w:val="18"/>
        </w:rPr>
        <w:t xml:space="preserve">par </w:t>
      </w:r>
      <w:r w:rsidR="0075169C">
        <w:rPr>
          <w:rFonts w:ascii="Verdana" w:hAnsi="Verdana"/>
          <w:sz w:val="18"/>
          <w:szCs w:val="18"/>
        </w:rPr>
        <w:t xml:space="preserve">tranche </w:t>
      </w:r>
      <w:r w:rsidR="00140780">
        <w:rPr>
          <w:rFonts w:ascii="Verdana" w:hAnsi="Verdana"/>
          <w:sz w:val="18"/>
          <w:szCs w:val="18"/>
        </w:rPr>
        <w:t>de 2</w:t>
      </w:r>
      <w:r w:rsidR="00DA52AE" w:rsidRPr="00BC364C">
        <w:rPr>
          <w:rFonts w:ascii="Verdana" w:hAnsi="Verdana"/>
          <w:sz w:val="18"/>
          <w:szCs w:val="18"/>
        </w:rPr>
        <w:t xml:space="preserve"> heures.</w:t>
      </w:r>
    </w:p>
    <w:p w14:paraId="7F93BE02" w14:textId="32F2999D" w:rsidR="002F64EF" w:rsidRPr="00BC364C" w:rsidRDefault="0075169C" w:rsidP="002F64EF">
      <w:pPr>
        <w:pStyle w:val="Paragraphedeliste"/>
        <w:numPr>
          <w:ilvl w:val="0"/>
          <w:numId w:val="3"/>
        </w:numPr>
        <w:jc w:val="both"/>
        <w:rPr>
          <w:rFonts w:ascii="Verdana" w:hAnsi="Verdana"/>
          <w:sz w:val="18"/>
          <w:szCs w:val="18"/>
        </w:rPr>
      </w:pPr>
      <w:r>
        <w:rPr>
          <w:rFonts w:ascii="Verdana" w:hAnsi="Verdana"/>
          <w:sz w:val="18"/>
          <w:szCs w:val="18"/>
        </w:rPr>
        <w:t>L</w:t>
      </w:r>
      <w:r w:rsidR="002F64EF" w:rsidRPr="00BC364C">
        <w:rPr>
          <w:rFonts w:ascii="Verdana" w:hAnsi="Verdana"/>
          <w:sz w:val="18"/>
          <w:szCs w:val="18"/>
        </w:rPr>
        <w:t xml:space="preserve">ot </w:t>
      </w:r>
      <w:proofErr w:type="gramStart"/>
      <w:r w:rsidR="008D3830">
        <w:rPr>
          <w:rFonts w:ascii="Verdana" w:hAnsi="Verdana"/>
          <w:sz w:val="18"/>
          <w:szCs w:val="18"/>
        </w:rPr>
        <w:t>2</w:t>
      </w:r>
      <w:r w:rsidR="002F64EF" w:rsidRPr="00BC364C">
        <w:rPr>
          <w:rFonts w:ascii="Verdana" w:hAnsi="Verdana"/>
          <w:sz w:val="18"/>
          <w:szCs w:val="18"/>
        </w:rPr>
        <w:t>:</w:t>
      </w:r>
      <w:proofErr w:type="gramEnd"/>
      <w:r w:rsidR="002F64EF" w:rsidRPr="00BC364C">
        <w:rPr>
          <w:rFonts w:ascii="Verdana" w:hAnsi="Verdana"/>
          <w:sz w:val="18"/>
          <w:szCs w:val="18"/>
        </w:rPr>
        <w:t xml:space="preserve"> le titulaire est joignable au minimum une fois par jour par téléphone et</w:t>
      </w:r>
      <w:del w:id="384" w:author="Jérémy Roubin" w:date="2025-10-12T19:18:00Z">
        <w:r w:rsidR="002F64EF" w:rsidRPr="00BC364C" w:rsidDel="002A4099">
          <w:rPr>
            <w:rFonts w:ascii="Verdana" w:hAnsi="Verdana"/>
            <w:sz w:val="18"/>
            <w:szCs w:val="18"/>
          </w:rPr>
          <w:delText xml:space="preserve"> </w:delText>
        </w:r>
      </w:del>
      <w:r w:rsidR="002F64EF" w:rsidRPr="00BC364C">
        <w:rPr>
          <w:rFonts w:ascii="Verdana" w:hAnsi="Verdana"/>
          <w:sz w:val="18"/>
          <w:szCs w:val="18"/>
        </w:rPr>
        <w:t>/</w:t>
      </w:r>
      <w:del w:id="385" w:author="Jérémy Roubin" w:date="2025-10-12T19:18:00Z">
        <w:r w:rsidR="002F64EF" w:rsidRPr="00BC364C" w:rsidDel="002A4099">
          <w:rPr>
            <w:rFonts w:ascii="Verdana" w:hAnsi="Verdana"/>
            <w:sz w:val="18"/>
            <w:szCs w:val="18"/>
          </w:rPr>
          <w:delText xml:space="preserve"> </w:delText>
        </w:r>
      </w:del>
      <w:r w:rsidR="002F64EF" w:rsidRPr="00BC364C">
        <w:rPr>
          <w:rFonts w:ascii="Verdana" w:hAnsi="Verdana"/>
          <w:sz w:val="18"/>
          <w:szCs w:val="18"/>
        </w:rPr>
        <w:t xml:space="preserve">ou </w:t>
      </w:r>
      <w:ins w:id="386" w:author="Jérémy Roubin" w:date="2025-10-12T19:18:00Z">
        <w:r w:rsidR="002A4099">
          <w:rPr>
            <w:rFonts w:ascii="Verdana" w:hAnsi="Verdana"/>
            <w:sz w:val="18"/>
            <w:szCs w:val="18"/>
          </w:rPr>
          <w:t xml:space="preserve">par </w:t>
        </w:r>
      </w:ins>
      <w:r w:rsidR="002F64EF" w:rsidRPr="00BC364C">
        <w:rPr>
          <w:rFonts w:ascii="Verdana" w:hAnsi="Verdana"/>
          <w:sz w:val="18"/>
          <w:szCs w:val="18"/>
        </w:rPr>
        <w:t xml:space="preserve">courriel aux coordonnées communiquées par le titulaire </w:t>
      </w:r>
      <w:r w:rsidR="00431CB6">
        <w:rPr>
          <w:rFonts w:ascii="Verdana" w:hAnsi="Verdana"/>
          <w:sz w:val="18"/>
          <w:szCs w:val="18"/>
        </w:rPr>
        <w:t>à</w:t>
      </w:r>
      <w:r w:rsidR="002F64EF" w:rsidRPr="00BC364C">
        <w:rPr>
          <w:rFonts w:ascii="Verdana" w:hAnsi="Verdana"/>
          <w:sz w:val="18"/>
          <w:szCs w:val="18"/>
        </w:rPr>
        <w:t xml:space="preserve"> la notification du marché.</w:t>
      </w:r>
    </w:p>
    <w:p w14:paraId="6A1FF45C" w14:textId="570EF7E2" w:rsidR="002F64EF" w:rsidRDefault="002F64EF" w:rsidP="002F64EF">
      <w:pPr>
        <w:rPr>
          <w:rFonts w:ascii="Verdana" w:hAnsi="Verdana"/>
          <w:sz w:val="18"/>
          <w:szCs w:val="18"/>
        </w:rPr>
      </w:pPr>
      <w:r w:rsidRPr="00BC364C">
        <w:rPr>
          <w:rFonts w:ascii="Verdana" w:hAnsi="Verdana"/>
          <w:sz w:val="18"/>
          <w:szCs w:val="18"/>
        </w:rPr>
        <w:t xml:space="preserve">Ces plages horaires expriment le </w:t>
      </w:r>
      <w:r w:rsidRPr="00BC364C">
        <w:rPr>
          <w:rFonts w:ascii="Verdana" w:hAnsi="Verdana"/>
          <w:sz w:val="18"/>
          <w:szCs w:val="18"/>
          <w:u w:val="single"/>
        </w:rPr>
        <w:t>niveau de service garanti</w:t>
      </w:r>
      <w:r w:rsidRPr="002A4099">
        <w:rPr>
          <w:rFonts w:ascii="Verdana" w:hAnsi="Verdana"/>
          <w:sz w:val="18"/>
          <w:szCs w:val="18"/>
          <w:rPrChange w:id="387" w:author="Jérémy Roubin" w:date="2025-10-12T19:18:00Z">
            <w:rPr>
              <w:rFonts w:ascii="Verdana" w:hAnsi="Verdana"/>
              <w:sz w:val="18"/>
              <w:szCs w:val="18"/>
              <w:u w:val="single"/>
            </w:rPr>
          </w:rPrChange>
        </w:rPr>
        <w:t xml:space="preserve"> </w:t>
      </w:r>
      <w:r w:rsidRPr="00BC364C">
        <w:rPr>
          <w:rFonts w:ascii="Verdana" w:hAnsi="Verdana"/>
          <w:sz w:val="18"/>
          <w:szCs w:val="18"/>
        </w:rPr>
        <w:t>par le titulaire et attendu par l’AFLD.</w:t>
      </w:r>
    </w:p>
    <w:p w14:paraId="74486F57" w14:textId="77777777" w:rsidR="00140780" w:rsidRPr="00BC364C" w:rsidRDefault="00140780" w:rsidP="002F64EF">
      <w:pPr>
        <w:rPr>
          <w:rFonts w:ascii="Verdana" w:hAnsi="Verdana"/>
          <w:sz w:val="18"/>
          <w:szCs w:val="18"/>
        </w:rPr>
      </w:pPr>
    </w:p>
    <w:p w14:paraId="4A332E20" w14:textId="4E4BBBC4" w:rsidR="002F64EF" w:rsidRPr="00DE361D" w:rsidRDefault="00F055C5">
      <w:pPr>
        <w:pStyle w:val="Texte"/>
        <w:rPr>
          <w:sz w:val="18"/>
          <w:szCs w:val="18"/>
          <w:rPrChange w:id="388" w:author="Jean-François ETANCELIN" w:date="2025-10-16T10:22:00Z">
            <w:rPr>
              <w:rFonts w:ascii="Verdana" w:hAnsi="Verdana"/>
              <w:b/>
              <w:color w:val="FF0000"/>
              <w:sz w:val="18"/>
              <w:szCs w:val="18"/>
            </w:rPr>
          </w:rPrChange>
        </w:rPr>
        <w:pPrChange w:id="389" w:author="Jean-François ETANCELIN" w:date="2025-10-16T10:22:00Z">
          <w:pPr>
            <w:pStyle w:val="Titre21"/>
            <w:numPr>
              <w:ilvl w:val="0"/>
              <w:numId w:val="0"/>
            </w:numPr>
            <w:ind w:left="0" w:firstLine="0"/>
            <w:outlineLvl w:val="1"/>
          </w:pPr>
        </w:pPrChange>
      </w:pPr>
      <w:bookmarkStart w:id="390" w:name="_Toc86396142"/>
      <w:r w:rsidRPr="00DE361D">
        <w:rPr>
          <w:sz w:val="18"/>
          <w:szCs w:val="18"/>
          <w:rPrChange w:id="391" w:author="Jean-François ETANCELIN" w:date="2025-10-16T10:22:00Z">
            <w:rPr>
              <w:b/>
              <w:sz w:val="18"/>
              <w:szCs w:val="18"/>
            </w:rPr>
          </w:rPrChange>
        </w:rPr>
        <w:t xml:space="preserve">4.2. </w:t>
      </w:r>
      <w:r w:rsidR="002F64EF" w:rsidRPr="00DE361D">
        <w:rPr>
          <w:sz w:val="18"/>
          <w:szCs w:val="18"/>
          <w:rPrChange w:id="392" w:author="Jean-François ETANCELIN" w:date="2025-10-16T10:22:00Z">
            <w:rPr>
              <w:b/>
              <w:sz w:val="18"/>
              <w:szCs w:val="18"/>
            </w:rPr>
          </w:rPrChange>
        </w:rPr>
        <w:t>Fin de l’accord-cadre</w:t>
      </w:r>
      <w:bookmarkEnd w:id="390"/>
    </w:p>
    <w:p w14:paraId="287D6BCD" w14:textId="03E757BF" w:rsidR="002F64EF" w:rsidRPr="00DE361D" w:rsidRDefault="00F055C5">
      <w:pPr>
        <w:pStyle w:val="Texte"/>
        <w:rPr>
          <w:sz w:val="18"/>
          <w:szCs w:val="18"/>
          <w:rPrChange w:id="393" w:author="Jean-François ETANCELIN" w:date="2025-10-16T10:22:00Z">
            <w:rPr>
              <w:rFonts w:ascii="Verdana" w:hAnsi="Verdana"/>
              <w:b/>
              <w:sz w:val="18"/>
              <w:szCs w:val="18"/>
            </w:rPr>
          </w:rPrChange>
        </w:rPr>
        <w:pPrChange w:id="394" w:author="Jean-François ETANCELIN" w:date="2025-10-16T10:22:00Z">
          <w:pPr>
            <w:pStyle w:val="Titre31"/>
            <w:numPr>
              <w:ilvl w:val="0"/>
              <w:numId w:val="0"/>
            </w:numPr>
            <w:ind w:left="0" w:firstLine="0"/>
            <w:outlineLvl w:val="2"/>
          </w:pPr>
        </w:pPrChange>
      </w:pPr>
      <w:bookmarkStart w:id="395" w:name="_Toc86396143"/>
      <w:r w:rsidRPr="00DE361D">
        <w:rPr>
          <w:sz w:val="18"/>
          <w:szCs w:val="18"/>
          <w:rPrChange w:id="396" w:author="Jean-François ETANCELIN" w:date="2025-10-16T10:22:00Z">
            <w:rPr>
              <w:b/>
              <w:sz w:val="18"/>
              <w:szCs w:val="18"/>
            </w:rPr>
          </w:rPrChange>
        </w:rPr>
        <w:t xml:space="preserve">4.2.1. </w:t>
      </w:r>
      <w:r w:rsidR="002F64EF" w:rsidRPr="00DE361D">
        <w:rPr>
          <w:sz w:val="18"/>
          <w:szCs w:val="18"/>
          <w:rPrChange w:id="397" w:author="Jean-François ETANCELIN" w:date="2025-10-16T10:22:00Z">
            <w:rPr>
              <w:b/>
              <w:sz w:val="18"/>
              <w:szCs w:val="18"/>
            </w:rPr>
          </w:rPrChange>
        </w:rPr>
        <w:t>Obligations de fin de l’accord-cadre</w:t>
      </w:r>
      <w:bookmarkEnd w:id="395"/>
    </w:p>
    <w:p w14:paraId="6E9D59B5" w14:textId="77777777" w:rsidR="002F64EF" w:rsidRPr="00BC364C" w:rsidRDefault="002F64EF" w:rsidP="002F64EF">
      <w:pPr>
        <w:jc w:val="both"/>
        <w:rPr>
          <w:rFonts w:ascii="Verdana" w:hAnsi="Verdana"/>
          <w:sz w:val="18"/>
          <w:szCs w:val="18"/>
        </w:rPr>
      </w:pPr>
      <w:r w:rsidRPr="00BC364C">
        <w:rPr>
          <w:rFonts w:ascii="Verdana" w:hAnsi="Verdana"/>
          <w:sz w:val="18"/>
          <w:szCs w:val="18"/>
        </w:rPr>
        <w:t>Au terme de l’accord-cadre, les titulaires communiquent à l’AFLD l’ensemble des informations sur le volume d’échantillons traités depuis la notification du marché et le type d’analyses réalisées.</w:t>
      </w:r>
    </w:p>
    <w:p w14:paraId="25876479" w14:textId="77777777" w:rsidR="002F64EF" w:rsidRPr="00BC364C" w:rsidRDefault="002F64EF" w:rsidP="002F64EF">
      <w:pPr>
        <w:jc w:val="both"/>
        <w:rPr>
          <w:rFonts w:ascii="Verdana" w:hAnsi="Verdana"/>
          <w:sz w:val="18"/>
          <w:szCs w:val="18"/>
        </w:rPr>
      </w:pPr>
      <w:r w:rsidRPr="00BC364C">
        <w:rPr>
          <w:rFonts w:ascii="Verdana" w:hAnsi="Verdana"/>
          <w:sz w:val="18"/>
          <w:szCs w:val="18"/>
        </w:rPr>
        <w:t>Ce droit s’exerce pendant la durée de six mois précédent le terme du marché ou à partir de la notification de la décision de résiliation.</w:t>
      </w:r>
    </w:p>
    <w:p w14:paraId="56264934" w14:textId="77777777" w:rsidR="002F64EF" w:rsidRPr="00BC364C" w:rsidRDefault="002F64EF" w:rsidP="002F64EF">
      <w:pPr>
        <w:rPr>
          <w:rFonts w:ascii="Verdana" w:hAnsi="Verdana"/>
          <w:sz w:val="18"/>
          <w:szCs w:val="18"/>
        </w:rPr>
      </w:pPr>
      <w:r w:rsidRPr="00BC364C">
        <w:rPr>
          <w:rFonts w:ascii="Verdana" w:hAnsi="Verdana"/>
          <w:sz w:val="18"/>
          <w:szCs w:val="18"/>
        </w:rPr>
        <w:t>Au terme de l’accord-cadre, les titulaires tiennent à la disposition de l’AFLD :</w:t>
      </w:r>
    </w:p>
    <w:p w14:paraId="15D3222A" w14:textId="7AE97186" w:rsidR="002F64EF" w:rsidRPr="00BC364C" w:rsidRDefault="002F64EF" w:rsidP="002F64EF">
      <w:pPr>
        <w:pStyle w:val="Paragraphedeliste"/>
        <w:numPr>
          <w:ilvl w:val="0"/>
          <w:numId w:val="3"/>
        </w:numPr>
        <w:jc w:val="both"/>
        <w:rPr>
          <w:rFonts w:ascii="Verdana" w:hAnsi="Verdana"/>
          <w:sz w:val="18"/>
          <w:szCs w:val="18"/>
        </w:rPr>
      </w:pPr>
      <w:proofErr w:type="gramStart"/>
      <w:r w:rsidRPr="00BC364C">
        <w:rPr>
          <w:rFonts w:ascii="Verdana" w:hAnsi="Verdana"/>
          <w:sz w:val="18"/>
          <w:szCs w:val="18"/>
        </w:rPr>
        <w:t>les</w:t>
      </w:r>
      <w:proofErr w:type="gramEnd"/>
      <w:r w:rsidRPr="00BC364C">
        <w:rPr>
          <w:rFonts w:ascii="Verdana" w:hAnsi="Verdana"/>
          <w:sz w:val="18"/>
          <w:szCs w:val="18"/>
        </w:rPr>
        <w:t xml:space="preserve"> moyens matériels et logiciels mis à disposition du titulaire pour autant que ces moyens subsistent à l’expiration du contrat, tels que les échantillons analysés de moins de trois mois</w:t>
      </w:r>
      <w:r w:rsidR="00BC20CA">
        <w:rPr>
          <w:rFonts w:ascii="Verdana" w:hAnsi="Verdana"/>
          <w:sz w:val="18"/>
          <w:szCs w:val="18"/>
        </w:rPr>
        <w:t xml:space="preserve"> </w:t>
      </w:r>
      <w:r w:rsidR="008D3830">
        <w:rPr>
          <w:rFonts w:ascii="Verdana" w:hAnsi="Verdana"/>
          <w:sz w:val="18"/>
          <w:szCs w:val="18"/>
        </w:rPr>
        <w:t>et</w:t>
      </w:r>
      <w:r w:rsidRPr="00BC364C">
        <w:rPr>
          <w:rFonts w:ascii="Verdana" w:hAnsi="Verdana"/>
          <w:sz w:val="18"/>
          <w:szCs w:val="18"/>
        </w:rPr>
        <w:t>, les</w:t>
      </w:r>
      <w:r w:rsidR="008D3830">
        <w:rPr>
          <w:rFonts w:ascii="Verdana" w:hAnsi="Verdana"/>
          <w:sz w:val="18"/>
          <w:szCs w:val="18"/>
        </w:rPr>
        <w:t xml:space="preserve"> autres</w:t>
      </w:r>
      <w:r w:rsidRPr="00BC364C">
        <w:rPr>
          <w:rFonts w:ascii="Verdana" w:hAnsi="Verdana"/>
          <w:sz w:val="18"/>
          <w:szCs w:val="18"/>
        </w:rPr>
        <w:t xml:space="preserve"> échantillons stockés pour le lot </w:t>
      </w:r>
      <w:r w:rsidR="008D3830">
        <w:rPr>
          <w:rFonts w:ascii="Verdana" w:hAnsi="Verdana"/>
          <w:sz w:val="18"/>
          <w:szCs w:val="18"/>
        </w:rPr>
        <w:t>1</w:t>
      </w:r>
      <w:r w:rsidRPr="00BC364C">
        <w:rPr>
          <w:rFonts w:ascii="Verdana" w:hAnsi="Verdana"/>
          <w:sz w:val="18"/>
          <w:szCs w:val="18"/>
        </w:rPr>
        <w:t xml:space="preserve"> ;</w:t>
      </w:r>
    </w:p>
    <w:p w14:paraId="5FD269AA" w14:textId="77777777" w:rsidR="002F64EF" w:rsidRPr="00BC364C" w:rsidRDefault="002F64EF" w:rsidP="002F64EF">
      <w:pPr>
        <w:pStyle w:val="Paragraphedeliste"/>
        <w:numPr>
          <w:ilvl w:val="0"/>
          <w:numId w:val="3"/>
        </w:numPr>
        <w:jc w:val="both"/>
        <w:rPr>
          <w:rFonts w:ascii="Verdana" w:hAnsi="Verdana"/>
          <w:sz w:val="18"/>
          <w:szCs w:val="18"/>
        </w:rPr>
      </w:pPr>
      <w:proofErr w:type="gramStart"/>
      <w:r w:rsidRPr="00BC364C">
        <w:rPr>
          <w:rFonts w:ascii="Verdana" w:hAnsi="Verdana"/>
          <w:sz w:val="18"/>
          <w:szCs w:val="18"/>
        </w:rPr>
        <w:t>tout</w:t>
      </w:r>
      <w:proofErr w:type="gramEnd"/>
      <w:r w:rsidRPr="00BC364C">
        <w:rPr>
          <w:rFonts w:ascii="Verdana" w:hAnsi="Verdana"/>
          <w:sz w:val="18"/>
          <w:szCs w:val="18"/>
        </w:rPr>
        <w:t xml:space="preserve"> document ou élément qui aurait été mis à disposition du titulaire par l’AFLD (chaînes de possession externes, etc.).</w:t>
      </w:r>
    </w:p>
    <w:p w14:paraId="262C98BE" w14:textId="5D1DFA13" w:rsidR="002F64EF" w:rsidRPr="00BC364C" w:rsidRDefault="002F64EF" w:rsidP="002F64EF">
      <w:pPr>
        <w:jc w:val="both"/>
        <w:rPr>
          <w:rFonts w:ascii="Verdana" w:hAnsi="Verdana"/>
          <w:sz w:val="18"/>
          <w:szCs w:val="18"/>
        </w:rPr>
      </w:pPr>
      <w:r w:rsidRPr="00BC364C">
        <w:rPr>
          <w:rFonts w:ascii="Verdana" w:hAnsi="Verdana"/>
          <w:sz w:val="18"/>
          <w:szCs w:val="18"/>
        </w:rPr>
        <w:t>Le titulaire apporte à l’AFLD (ou à tout tiers désigné) son assistance technique, notamment par le transfert des informations nécessaires, pour faciliter la reprise des prestations confiées par le marché.</w:t>
      </w:r>
    </w:p>
    <w:p w14:paraId="620F93E0" w14:textId="327802A2" w:rsidR="00F055C5" w:rsidRDefault="00F055C5" w:rsidP="002F64EF">
      <w:pPr>
        <w:jc w:val="both"/>
        <w:rPr>
          <w:rFonts w:ascii="Verdana" w:hAnsi="Verdana"/>
          <w:sz w:val="18"/>
          <w:szCs w:val="18"/>
        </w:rPr>
      </w:pPr>
    </w:p>
    <w:p w14:paraId="4109D632" w14:textId="176C2473" w:rsidR="006007AE" w:rsidDel="00DE361D" w:rsidRDefault="006007AE">
      <w:pPr>
        <w:pStyle w:val="Texte"/>
        <w:rPr>
          <w:del w:id="398" w:author="Jean-François ETANCELIN" w:date="2025-10-16T10:22:00Z"/>
          <w:sz w:val="18"/>
          <w:szCs w:val="18"/>
        </w:rPr>
        <w:pPrChange w:id="399" w:author="Jean-François ETANCELIN" w:date="2025-10-16T10:22:00Z">
          <w:pPr>
            <w:jc w:val="both"/>
          </w:pPr>
        </w:pPrChange>
      </w:pPr>
    </w:p>
    <w:p w14:paraId="73941D67" w14:textId="2ABF11F1" w:rsidR="006007AE" w:rsidDel="00DE361D" w:rsidRDefault="006007AE">
      <w:pPr>
        <w:pStyle w:val="Texte"/>
        <w:rPr>
          <w:del w:id="400" w:author="Jean-François ETANCELIN" w:date="2025-10-16T10:22:00Z"/>
          <w:sz w:val="18"/>
          <w:szCs w:val="18"/>
        </w:rPr>
        <w:pPrChange w:id="401" w:author="Jean-François ETANCELIN" w:date="2025-10-16T10:22:00Z">
          <w:pPr>
            <w:jc w:val="both"/>
          </w:pPr>
        </w:pPrChange>
      </w:pPr>
    </w:p>
    <w:p w14:paraId="58912A43" w14:textId="77777777" w:rsidR="006007AE" w:rsidRPr="00BC364C" w:rsidRDefault="006007AE">
      <w:pPr>
        <w:pStyle w:val="Texte"/>
        <w:rPr>
          <w:sz w:val="18"/>
          <w:szCs w:val="18"/>
        </w:rPr>
        <w:pPrChange w:id="402" w:author="Jean-François ETANCELIN" w:date="2025-10-16T10:22:00Z">
          <w:pPr>
            <w:jc w:val="both"/>
          </w:pPr>
        </w:pPrChange>
      </w:pPr>
    </w:p>
    <w:p w14:paraId="17EC7FC7" w14:textId="4DE5EC5F" w:rsidR="002F64EF" w:rsidRPr="00DE361D" w:rsidRDefault="00F055C5">
      <w:pPr>
        <w:pStyle w:val="Texte"/>
        <w:rPr>
          <w:sz w:val="18"/>
          <w:szCs w:val="18"/>
          <w:rPrChange w:id="403" w:author="Jean-François ETANCELIN" w:date="2025-10-16T10:22:00Z">
            <w:rPr>
              <w:rFonts w:ascii="Verdana" w:hAnsi="Verdana"/>
              <w:b/>
              <w:sz w:val="18"/>
              <w:szCs w:val="18"/>
            </w:rPr>
          </w:rPrChange>
        </w:rPr>
        <w:pPrChange w:id="404" w:author="Jean-François ETANCELIN" w:date="2025-10-16T10:22:00Z">
          <w:pPr>
            <w:pStyle w:val="Titre31"/>
            <w:numPr>
              <w:ilvl w:val="0"/>
              <w:numId w:val="0"/>
            </w:numPr>
            <w:ind w:left="0" w:firstLine="0"/>
            <w:outlineLvl w:val="2"/>
          </w:pPr>
        </w:pPrChange>
      </w:pPr>
      <w:bookmarkStart w:id="405" w:name="_Toc86396144"/>
      <w:r w:rsidRPr="00DE361D">
        <w:rPr>
          <w:sz w:val="18"/>
          <w:szCs w:val="18"/>
          <w:rPrChange w:id="406" w:author="Jean-François ETANCELIN" w:date="2025-10-16T10:22:00Z">
            <w:rPr>
              <w:b/>
              <w:sz w:val="18"/>
              <w:szCs w:val="18"/>
            </w:rPr>
          </w:rPrChange>
        </w:rPr>
        <w:t xml:space="preserve">4.2.2. </w:t>
      </w:r>
      <w:r w:rsidR="002F64EF" w:rsidRPr="00DE361D">
        <w:rPr>
          <w:sz w:val="18"/>
          <w:szCs w:val="18"/>
          <w:rPrChange w:id="407" w:author="Jean-François ETANCELIN" w:date="2025-10-16T10:22:00Z">
            <w:rPr>
              <w:b/>
              <w:sz w:val="18"/>
              <w:szCs w:val="18"/>
            </w:rPr>
          </w:rPrChange>
        </w:rPr>
        <w:t>Information et résultats</w:t>
      </w:r>
      <w:bookmarkEnd w:id="405"/>
    </w:p>
    <w:p w14:paraId="66EEA518" w14:textId="08A9D56D" w:rsidR="002F64EF" w:rsidRPr="00BC364C" w:rsidRDefault="002F64EF" w:rsidP="002F64EF">
      <w:pPr>
        <w:jc w:val="both"/>
        <w:rPr>
          <w:rFonts w:ascii="Verdana" w:hAnsi="Verdana"/>
          <w:sz w:val="18"/>
          <w:szCs w:val="18"/>
        </w:rPr>
      </w:pPr>
      <w:r w:rsidRPr="00BC364C">
        <w:rPr>
          <w:rFonts w:ascii="Verdana" w:hAnsi="Verdana"/>
          <w:sz w:val="18"/>
          <w:szCs w:val="18"/>
        </w:rPr>
        <w:t>Les titulaires ont une obligation de résultats pour l’ensemble des prestations qui leur sont confiées dans le cadre de l’exécution du présent accord-cadre. Ils s’engagent à informer le représentant de l’AFLD de tout évènement ou de toute difficulté de nature à compromettre la qualité des prestations objet du présent marché.</w:t>
      </w:r>
    </w:p>
    <w:p w14:paraId="766D7310" w14:textId="77777777" w:rsidR="00F055C5" w:rsidRPr="00BC364C" w:rsidRDefault="00F055C5" w:rsidP="002F64EF">
      <w:pPr>
        <w:jc w:val="both"/>
        <w:rPr>
          <w:rFonts w:ascii="Verdana" w:hAnsi="Verdana"/>
          <w:sz w:val="18"/>
          <w:szCs w:val="18"/>
        </w:rPr>
      </w:pPr>
    </w:p>
    <w:p w14:paraId="6C408593" w14:textId="1791BC71" w:rsidR="002F64EF" w:rsidRPr="00DE361D" w:rsidRDefault="00F055C5">
      <w:pPr>
        <w:pStyle w:val="Texte"/>
        <w:rPr>
          <w:sz w:val="18"/>
          <w:szCs w:val="18"/>
          <w:rPrChange w:id="408" w:author="Jean-François ETANCELIN" w:date="2025-10-16T10:23:00Z">
            <w:rPr>
              <w:rFonts w:ascii="Verdana" w:hAnsi="Verdana"/>
              <w:b/>
              <w:sz w:val="18"/>
              <w:szCs w:val="18"/>
            </w:rPr>
          </w:rPrChange>
        </w:rPr>
        <w:pPrChange w:id="409" w:author="Jean-François ETANCELIN" w:date="2025-10-16T10:23:00Z">
          <w:pPr>
            <w:pStyle w:val="Titre31"/>
            <w:numPr>
              <w:ilvl w:val="0"/>
              <w:numId w:val="0"/>
            </w:numPr>
            <w:ind w:left="0" w:firstLine="0"/>
            <w:outlineLvl w:val="2"/>
          </w:pPr>
        </w:pPrChange>
      </w:pPr>
      <w:bookmarkStart w:id="410" w:name="_Toc86396145"/>
      <w:r w:rsidRPr="00DE361D">
        <w:rPr>
          <w:sz w:val="18"/>
          <w:szCs w:val="18"/>
          <w:rPrChange w:id="411" w:author="Jean-François ETANCELIN" w:date="2025-10-16T10:23:00Z">
            <w:rPr>
              <w:b/>
              <w:sz w:val="18"/>
              <w:szCs w:val="18"/>
            </w:rPr>
          </w:rPrChange>
        </w:rPr>
        <w:t xml:space="preserve">4.2.3. </w:t>
      </w:r>
      <w:r w:rsidR="002F64EF" w:rsidRPr="00DE361D">
        <w:rPr>
          <w:sz w:val="18"/>
          <w:szCs w:val="18"/>
          <w:rPrChange w:id="412" w:author="Jean-François ETANCELIN" w:date="2025-10-16T10:23:00Z">
            <w:rPr>
              <w:b/>
              <w:sz w:val="18"/>
              <w:szCs w:val="18"/>
            </w:rPr>
          </w:rPrChange>
        </w:rPr>
        <w:t>Obligations de l’AFLD</w:t>
      </w:r>
      <w:bookmarkEnd w:id="410"/>
    </w:p>
    <w:p w14:paraId="02513BE9" w14:textId="77777777" w:rsidR="002F64EF" w:rsidRPr="00BC364C" w:rsidRDefault="002F64EF" w:rsidP="002F64EF">
      <w:pPr>
        <w:jc w:val="both"/>
        <w:rPr>
          <w:rFonts w:ascii="Verdana" w:hAnsi="Verdana"/>
          <w:sz w:val="18"/>
          <w:szCs w:val="18"/>
        </w:rPr>
      </w:pPr>
      <w:r w:rsidRPr="00BC364C">
        <w:rPr>
          <w:rFonts w:ascii="Verdana" w:hAnsi="Verdana"/>
          <w:sz w:val="18"/>
          <w:szCs w:val="18"/>
        </w:rPr>
        <w:t>Pour la bonne exécution des prestations, l’AFLD s’engage à collaborer activement avec les titulaires en leur communiquant dans les délais compatibles avec les délais d’exécution toutes les informations, les documents, les renseignements et les éléments existants qui sont utiles à l’exécution de sa prestation.</w:t>
      </w:r>
    </w:p>
    <w:p w14:paraId="01741584" w14:textId="77777777" w:rsidR="002F64EF" w:rsidRDefault="002F64EF" w:rsidP="002F64EF">
      <w:pPr>
        <w:jc w:val="both"/>
      </w:pPr>
    </w:p>
    <w:p w14:paraId="5D6A2173" w14:textId="77777777" w:rsidR="002F64EF" w:rsidRDefault="002F64EF" w:rsidP="002F64EF">
      <w:pPr>
        <w:jc w:val="both"/>
      </w:pPr>
    </w:p>
    <w:sectPr w:rsidR="002F64EF" w:rsidSect="00EB01D9">
      <w:headerReference w:type="first" r:id="rId12"/>
      <w:footerReference w:type="first" r:id="rId13"/>
      <w:pgSz w:w="11900" w:h="16840" w:code="9"/>
      <w:pgMar w:top="1418" w:right="1418" w:bottom="1418" w:left="1418" w:header="567" w:footer="567"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érémy Roubin" w:date="2025-10-12T17:42:00Z" w:initials="JR">
    <w:p w14:paraId="1304A8A3" w14:textId="48881176" w:rsidR="00C200E7" w:rsidRDefault="00C200E7">
      <w:pPr>
        <w:pStyle w:val="Commentaire"/>
      </w:pPr>
      <w:r>
        <w:rPr>
          <w:rStyle w:val="Marquedecommentaire"/>
        </w:rPr>
        <w:annotationRef/>
      </w:r>
      <w:r>
        <w:t>Il me semble que dans le CCAP, les subdivisions inférieures aux articles n’étaient pas en gras.</w:t>
      </w:r>
    </w:p>
  </w:comment>
  <w:comment w:id="13" w:author="Jérémy Roubin" w:date="2025-10-12T17:45:00Z" w:initials="JR">
    <w:p w14:paraId="7D851659" w14:textId="7CDAC769" w:rsidR="00C200E7" w:rsidRDefault="00C200E7">
      <w:pPr>
        <w:pStyle w:val="Commentaire"/>
      </w:pPr>
      <w:r>
        <w:rPr>
          <w:rStyle w:val="Marquedecommentaire"/>
        </w:rPr>
        <w:annotationRef/>
      </w:r>
      <w:r>
        <w:t>Il me semble que les préleveurs peuvent déléguer cette mission à un tiers de confiance qui est désormais tracée dans un document (voir avec DC ou DAJI).</w:t>
      </w:r>
    </w:p>
  </w:comment>
  <w:comment w:id="40" w:author="Jérémy Roubin" w:date="2025-10-12T18:00:00Z" w:initials="JR">
    <w:p w14:paraId="49D6F40A" w14:textId="0EA6F72E" w:rsidR="00C200E7" w:rsidRDefault="00C200E7">
      <w:pPr>
        <w:pStyle w:val="Commentaire"/>
      </w:pPr>
      <w:r>
        <w:rPr>
          <w:rStyle w:val="Marquedecommentaire"/>
        </w:rPr>
        <w:annotationRef/>
      </w:r>
      <w:r>
        <w:t>On ne mentionne pas que ce sont les substances et méthodes interdites par l’AMA ?</w:t>
      </w:r>
    </w:p>
  </w:comment>
  <w:comment w:id="48" w:author="Jérémy Roubin" w:date="2025-10-12T17:52:00Z" w:initials="JR">
    <w:p w14:paraId="6113CC13" w14:textId="52EAD4B7" w:rsidR="00C200E7" w:rsidRDefault="00C200E7">
      <w:pPr>
        <w:pStyle w:val="Commentaire"/>
      </w:pPr>
      <w:r>
        <w:rPr>
          <w:rStyle w:val="Marquedecommentaire"/>
        </w:rPr>
        <w:annotationRef/>
      </w:r>
      <w:r>
        <w:t>Toujours le cas ?</w:t>
      </w:r>
    </w:p>
  </w:comment>
  <w:comment w:id="49" w:author="Adeline Molina" w:date="2025-10-17T09:45:00Z" w:initials="AM">
    <w:p w14:paraId="1B68B7D9" w14:textId="5DD9E13B" w:rsidR="00537D6A" w:rsidRDefault="00537D6A">
      <w:pPr>
        <w:pStyle w:val="Commentaire"/>
      </w:pPr>
      <w:r>
        <w:rPr>
          <w:rStyle w:val="Marquedecommentaire"/>
        </w:rPr>
        <w:annotationRef/>
      </w:r>
      <w:r>
        <w:t>Je suis d’accord de ne pas indiquer la marque du dispositif</w:t>
      </w:r>
      <w:r w:rsidR="00421321">
        <w:t xml:space="preserve"> car sur la durée du contrat cela peut varier, également en fonction des évolutions des techn</w:t>
      </w:r>
      <w:r w:rsidR="00272644">
        <w:t>iques d’analyse.</w:t>
      </w:r>
    </w:p>
  </w:comment>
  <w:comment w:id="113" w:author="Jérémy Roubin" w:date="2025-10-12T18:03:00Z" w:initials="JR">
    <w:p w14:paraId="611A0CBC" w14:textId="2351427C" w:rsidR="00C200E7" w:rsidRDefault="00C200E7">
      <w:pPr>
        <w:pStyle w:val="Commentaire"/>
      </w:pPr>
      <w:r>
        <w:rPr>
          <w:rStyle w:val="Marquedecommentaire"/>
        </w:rPr>
        <w:annotationRef/>
      </w:r>
      <w:r>
        <w:t>Pour bien comprendre, p. 7, on parle du samedi matin comme compris dans la prestation ordinaire donc on impose au laboratoire de pouvoir recevoir aux heures ouvrables tout le week-end mais on considère que c’est dans le prix forfaitaire uniquement si la réception est le samedi matin : ai-je bien compris ?</w:t>
      </w:r>
    </w:p>
  </w:comment>
  <w:comment w:id="114" w:author="Jean-François ETANCELIN" w:date="2025-10-16T10:17:00Z" w:initials="JE">
    <w:p w14:paraId="7927E72F" w14:textId="4509BAB8" w:rsidR="00C200E7" w:rsidRDefault="00C200E7">
      <w:pPr>
        <w:pStyle w:val="Commentaire"/>
      </w:pPr>
      <w:r>
        <w:rPr>
          <w:rStyle w:val="Marquedecommentaire"/>
        </w:rPr>
        <w:annotationRef/>
      </w:r>
      <w:r>
        <w:t>Oui moyennant l’activation de prestations à bons de commande en dehors du samedi matin qui est compris dans les prix de base des analyses</w:t>
      </w:r>
    </w:p>
  </w:comment>
  <w:comment w:id="135" w:author="Jérémy Roubin" w:date="2025-10-12T19:03:00Z" w:initials="JR">
    <w:p w14:paraId="155DCAAF" w14:textId="1BE9C3A7" w:rsidR="00C200E7" w:rsidRDefault="00C200E7">
      <w:pPr>
        <w:pStyle w:val="Commentaire"/>
      </w:pPr>
      <w:r>
        <w:rPr>
          <w:rStyle w:val="Marquedecommentaire"/>
        </w:rPr>
        <w:annotationRef/>
      </w:r>
      <w:r>
        <w:t>Pourquoi limite-t-on à ces deux départements, sans intégrer le DER par exemple ou même le SG ? Ne peut-on pas dire « les services de l’AFLD » ?</w:t>
      </w:r>
    </w:p>
  </w:comment>
  <w:comment w:id="136" w:author="Jean-François ETANCELIN" w:date="2025-10-16T10:18:00Z" w:initials="JE">
    <w:p w14:paraId="1D858631" w14:textId="0E03782A" w:rsidR="00C200E7" w:rsidRDefault="00C200E7">
      <w:pPr>
        <w:pStyle w:val="Commentaire"/>
      </w:pPr>
      <w:r>
        <w:rPr>
          <w:rStyle w:val="Marquedecommentaire"/>
        </w:rPr>
        <w:annotationRef/>
      </w:r>
      <w:proofErr w:type="gramStart"/>
      <w:r>
        <w:t>fait</w:t>
      </w:r>
      <w:proofErr w:type="gramEnd"/>
    </w:p>
  </w:comment>
  <w:comment w:id="184" w:author="Adeline Molina" w:date="2025-10-17T10:41:00Z" w:initials="AM">
    <w:p w14:paraId="2A00D093" w14:textId="3C060730" w:rsidR="003230BC" w:rsidRDefault="003230BC">
      <w:pPr>
        <w:pStyle w:val="Commentaire"/>
      </w:pPr>
      <w:r>
        <w:rPr>
          <w:rStyle w:val="Marquedecommentaire"/>
        </w:rPr>
        <w:annotationRef/>
      </w:r>
      <w:r>
        <w:t>Je ne comprends pas ce</w:t>
      </w:r>
      <w:r w:rsidR="00F13F42">
        <w:t>s</w:t>
      </w:r>
      <w:r>
        <w:t xml:space="preserve"> délai</w:t>
      </w:r>
      <w:r w:rsidR="00F13F42">
        <w:t>s</w:t>
      </w:r>
      <w:r>
        <w:t>.</w:t>
      </w:r>
      <w:r w:rsidR="00F13F42">
        <w:t xml:space="preserve"> En réalité c’est entre 1 mois et 10 ans. 48 mois c’est la durée du marché, mais pour les échantillons c’est jusqu’à 10 ans.</w:t>
      </w:r>
    </w:p>
  </w:comment>
  <w:comment w:id="238" w:author="Jérémy Roubin" w:date="2025-10-12T19:19:00Z" w:initials="JR">
    <w:p w14:paraId="0027530F" w14:textId="34DC2441" w:rsidR="00C200E7" w:rsidRDefault="00C200E7">
      <w:pPr>
        <w:pStyle w:val="Commentaire"/>
      </w:pPr>
      <w:r>
        <w:rPr>
          <w:rStyle w:val="Marquedecommentaire"/>
        </w:rPr>
        <w:annotationRef/>
      </w:r>
      <w:r>
        <w:t>Quid si l’AMA intègre un nouveau module en cours d’exécution du marché (comme pendant le premier marché public ? Ne faudrait-il pas prévoir une formule générique de précaution ?</w:t>
      </w:r>
    </w:p>
  </w:comment>
  <w:comment w:id="239" w:author="Adeline Molina" w:date="2025-10-17T10:47:00Z" w:initials="AM">
    <w:p w14:paraId="4E4E821F" w14:textId="3E2D2D57" w:rsidR="00F13F42" w:rsidRDefault="00F13F42">
      <w:pPr>
        <w:pStyle w:val="Commentaire"/>
      </w:pPr>
      <w:r>
        <w:rPr>
          <w:rStyle w:val="Marquedecommentaire"/>
        </w:rPr>
        <w:annotationRef/>
      </w:r>
      <w:r>
        <w:t xml:space="preserve"> </w:t>
      </w:r>
    </w:p>
  </w:comment>
  <w:comment w:id="240" w:author="Adeline Molina" w:date="2025-10-17T10:58:00Z" w:initials="AM">
    <w:p w14:paraId="0CB587A3" w14:textId="7E62E878" w:rsidR="0035153D" w:rsidRDefault="0035153D">
      <w:pPr>
        <w:pStyle w:val="Commentaire"/>
      </w:pPr>
      <w:r>
        <w:rPr>
          <w:rStyle w:val="Marquedecommentaire"/>
        </w:rPr>
        <w:annotationRef/>
      </w:r>
      <w:r>
        <w:t>Ce ne sera pas avant des années … plus que la durée du marché</w:t>
      </w:r>
    </w:p>
  </w:comment>
  <w:comment w:id="278" w:author="Jérémy Roubin" w:date="2025-10-12T19:11:00Z" w:initials="JR">
    <w:p w14:paraId="3437B50B" w14:textId="5D73BFD9" w:rsidR="00C200E7" w:rsidRDefault="00C200E7">
      <w:pPr>
        <w:pStyle w:val="Commentaire"/>
      </w:pPr>
      <w:r>
        <w:rPr>
          <w:rStyle w:val="Marquedecommentaire"/>
        </w:rPr>
        <w:annotationRef/>
      </w:r>
      <w:r>
        <w:t>N’est-ce pas l’occasion d’intégrer une obligation de conseil pour la désignation des experts qui seront désignés par le collège de l’AFLD ?</w:t>
      </w:r>
    </w:p>
  </w:comment>
  <w:comment w:id="279" w:author="Adeline Molina" w:date="2025-10-17T11:04:00Z" w:initials="AM">
    <w:p w14:paraId="337D4DEA" w14:textId="5C6C6EA5" w:rsidR="0035153D" w:rsidRDefault="0035153D">
      <w:pPr>
        <w:pStyle w:val="Commentaire"/>
      </w:pPr>
      <w:r>
        <w:rPr>
          <w:rStyle w:val="Marquedecommentair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04A8A3" w15:done="0"/>
  <w15:commentEx w15:paraId="7D851659" w15:done="1"/>
  <w15:commentEx w15:paraId="49D6F40A" w15:done="0"/>
  <w15:commentEx w15:paraId="6113CC13" w15:done="0"/>
  <w15:commentEx w15:paraId="1B68B7D9" w15:paraIdParent="6113CC13" w15:done="0"/>
  <w15:commentEx w15:paraId="611A0CBC" w15:done="0"/>
  <w15:commentEx w15:paraId="7927E72F" w15:paraIdParent="611A0CBC" w15:done="0"/>
  <w15:commentEx w15:paraId="155DCAAF" w15:done="0"/>
  <w15:commentEx w15:paraId="1D858631" w15:paraIdParent="155DCAAF" w15:done="0"/>
  <w15:commentEx w15:paraId="2A00D093" w15:done="0"/>
  <w15:commentEx w15:paraId="0027530F" w15:done="0"/>
  <w15:commentEx w15:paraId="4E4E821F" w15:paraIdParent="0027530F" w15:done="0"/>
  <w15:commentEx w15:paraId="0CB587A3" w15:paraIdParent="0027530F" w15:done="0"/>
  <w15:commentEx w15:paraId="3437B50B" w15:done="0"/>
  <w15:commentEx w15:paraId="337D4DEA" w15:paraIdParent="3437B5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458C" w16cex:dateUtc="2022-02-02T17:01:00Z"/>
  <w16cex:commentExtensible w16cex:durableId="25B4E20D" w16cex:dateUtc="2022-02-07T11:00:00Z"/>
  <w16cex:commentExtensible w16cex:durableId="25A53009" w16cex:dateUtc="2022-01-28T10:44:00Z"/>
  <w16cex:commentExtensible w16cex:durableId="25A7B31F" w16cex:dateUtc="2022-02-04T13:13:00Z"/>
  <w16cex:commentExtensible w16cex:durableId="25B4E210" w16cex:dateUtc="2022-02-10T10:16:00Z"/>
  <w16cex:commentExtensible w16cex:durableId="25A5300A" w16cex:dateUtc="2022-01-28T16:34:00Z"/>
  <w16cex:commentExtensible w16cex:durableId="25B4E2AD" w16cex:dateUtc="2022-02-14T13:16:00Z"/>
  <w16cex:commentExtensible w16cex:durableId="25B507DB" w16cex:dateUtc="2022-02-10T11:39:00Z"/>
  <w16cex:commentExtensible w16cex:durableId="25A7BB15" w16cex:dateUtc="2022-02-04T13:47:00Z"/>
  <w16cex:commentExtensible w16cex:durableId="25A7BBD8" w16cex:dateUtc="2022-02-04T13:51:00Z"/>
  <w16cex:commentExtensible w16cex:durableId="25A7BFCA" w16cex:dateUtc="2022-02-04T14:07:00Z"/>
  <w16cex:commentExtensible w16cex:durableId="25B507DF" w16cex:dateUtc="2022-02-07T14:20:00Z"/>
  <w16cex:commentExtensible w16cex:durableId="25B4E217" w16cex:dateUtc="2022-02-07T14:25:00Z"/>
  <w16cex:commentExtensible w16cex:durableId="25B4F0D1" w16cex:dateUtc="2022-02-14T14:16:00Z"/>
  <w16cex:commentExtensible w16cex:durableId="25A7C7DF" w16cex:dateUtc="2022-02-04T14:42:00Z"/>
  <w16cex:commentExtensible w16cex:durableId="25A5300B" w16cex:dateUtc="2022-01-31T10:58:00Z"/>
  <w16cex:commentExtensible w16cex:durableId="25B4F0E8" w16cex:dateUtc="2022-02-14T14: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04A8A3" w16cid:durableId="2C966701"/>
  <w16cid:commentId w16cid:paraId="7D851659" w16cid:durableId="2C9667A1"/>
  <w16cid:commentId w16cid:paraId="49D6F40A" w16cid:durableId="2C966B4F"/>
  <w16cid:commentId w16cid:paraId="6113CC13" w16cid:durableId="2C966946"/>
  <w16cid:commentId w16cid:paraId="1B68B7D9" w16cid:durableId="2C9C8EBC"/>
  <w16cid:commentId w16cid:paraId="611A0CBC" w16cid:durableId="2C966C01"/>
  <w16cid:commentId w16cid:paraId="7927E72F" w16cid:durableId="2C9B44A6"/>
  <w16cid:commentId w16cid:paraId="155DCAAF" w16cid:durableId="2C967A14"/>
  <w16cid:commentId w16cid:paraId="1D858631" w16cid:durableId="2C9B44DE"/>
  <w16cid:commentId w16cid:paraId="2A00D093" w16cid:durableId="2C9C9BD0"/>
  <w16cid:commentId w16cid:paraId="0027530F" w16cid:durableId="2C967DDC"/>
  <w16cid:commentId w16cid:paraId="4E4E821F" w16cid:durableId="2C9C9D3C"/>
  <w16cid:commentId w16cid:paraId="0CB587A3" w16cid:durableId="2C9C9FC5"/>
  <w16cid:commentId w16cid:paraId="3437B50B" w16cid:durableId="2C967BEB"/>
  <w16cid:commentId w16cid:paraId="337D4DEA" w16cid:durableId="2C9CA1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51880" w14:textId="77777777" w:rsidR="00C200E7" w:rsidRDefault="00C200E7">
      <w:r>
        <w:separator/>
      </w:r>
    </w:p>
  </w:endnote>
  <w:endnote w:type="continuationSeparator" w:id="0">
    <w:p w14:paraId="4088423F" w14:textId="77777777" w:rsidR="00C200E7" w:rsidRDefault="00C2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Times New 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GT Zirkon Book">
    <w:panose1 w:val="000004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AAA8E" w14:textId="77777777" w:rsidR="00C200E7" w:rsidRDefault="00C200E7" w:rsidP="00EB01D9">
    <w:pPr>
      <w:pStyle w:val="Corps"/>
      <w:rPr>
        <w:rStyle w:val="Aucun"/>
        <w:rFonts w:ascii="GT Zirkon Book" w:eastAsia="GT Zirkon Book" w:hAnsi="GT Zirkon Book" w:cs="GT Zirkon Book"/>
        <w:color w:val="262453"/>
        <w:sz w:val="20"/>
        <w:szCs w:val="20"/>
        <w:u w:color="262453"/>
      </w:rPr>
    </w:pPr>
    <w:r>
      <w:rPr>
        <w:rStyle w:val="Aucun"/>
        <w:rFonts w:ascii="GT Zirkon Book" w:hAnsi="GT Zirkon Book"/>
        <w:color w:val="262453"/>
        <w:sz w:val="20"/>
        <w:szCs w:val="20"/>
        <w:u w:color="262453"/>
      </w:rPr>
      <w:t xml:space="preserve">8 rue Auber, 75009 Paris </w:t>
    </w:r>
    <w:r>
      <w:rPr>
        <w:rStyle w:val="Aucun"/>
        <w:rFonts w:ascii="GT Zirkon Book" w:hAnsi="GT Zirkon Book"/>
        <w:color w:val="262453"/>
        <w:sz w:val="20"/>
        <w:szCs w:val="20"/>
        <w:u w:color="262453"/>
        <w:shd w:val="clear" w:color="auto" w:fill="FFFFFF"/>
      </w:rPr>
      <w:t>| 01 40 62 76 76</w:t>
    </w:r>
  </w:p>
  <w:p w14:paraId="0912CD44" w14:textId="0BAD533E" w:rsidR="00C200E7" w:rsidRDefault="00C200E7">
    <w:pPr>
      <w:pStyle w:val="Pieddepage"/>
    </w:pPr>
    <w:r w:rsidRPr="00EB01D9">
      <w:rPr>
        <w:rFonts w:ascii="Verdana" w:hAnsi="Verdana"/>
        <w:noProof/>
        <w:bdr w:val="none" w:sz="0" w:space="0" w:color="auto"/>
        <w:lang w:eastAsia="ja-JP"/>
      </w:rPr>
      <w:drawing>
        <wp:inline distT="0" distB="0" distL="0" distR="0" wp14:anchorId="135F1917" wp14:editId="3AFEC007">
          <wp:extent cx="5755640" cy="138948"/>
          <wp:effectExtent l="0" t="0" r="0" b="0"/>
          <wp:docPr id="1073741826" name="officeArt object" descr="image2.png"/>
          <wp:cNvGraphicFramePr/>
          <a:graphic xmlns:a="http://schemas.openxmlformats.org/drawingml/2006/main">
            <a:graphicData uri="http://schemas.openxmlformats.org/drawingml/2006/picture">
              <pic:pic xmlns:pic="http://schemas.openxmlformats.org/drawingml/2006/picture">
                <pic:nvPicPr>
                  <pic:cNvPr id="1073741826" name="image2.png" descr="image2.png"/>
                  <pic:cNvPicPr>
                    <a:picLocks noChangeAspect="1"/>
                  </pic:cNvPicPr>
                </pic:nvPicPr>
                <pic:blipFill>
                  <a:blip r:embed="rId1"/>
                  <a:stretch>
                    <a:fillRect/>
                  </a:stretch>
                </pic:blipFill>
                <pic:spPr>
                  <a:xfrm>
                    <a:off x="0" y="0"/>
                    <a:ext cx="5755640" cy="138948"/>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0A9A3" w14:textId="77777777" w:rsidR="00C200E7" w:rsidRDefault="00C200E7">
      <w:r>
        <w:separator/>
      </w:r>
    </w:p>
  </w:footnote>
  <w:footnote w:type="continuationSeparator" w:id="0">
    <w:p w14:paraId="6A9ED5E4" w14:textId="77777777" w:rsidR="00C200E7" w:rsidRDefault="00C20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09C38" w14:textId="3439C182" w:rsidR="00C200E7" w:rsidRDefault="00C200E7">
    <w:pPr>
      <w:pStyle w:val="En-tte"/>
    </w:pPr>
    <w:ins w:id="413" w:author="Jean-François ETANCELIN" w:date="2025-08-25T14:29:00Z">
      <w:r w:rsidRPr="00DB22E3">
        <w:rPr>
          <w:rFonts w:ascii="Verdana" w:hAnsi="Verdana"/>
          <w:noProof/>
          <w:bdr w:val="none" w:sz="0" w:space="0" w:color="auto"/>
          <w:lang w:eastAsia="fr-FR"/>
        </w:rPr>
        <w:drawing>
          <wp:anchor distT="0" distB="0" distL="114300" distR="114300" simplePos="0" relativeHeight="251661312" behindDoc="0" locked="0" layoutInCell="1" allowOverlap="1" wp14:anchorId="26C163C2" wp14:editId="641CC08C">
            <wp:simplePos x="0" y="0"/>
            <wp:positionH relativeFrom="column">
              <wp:posOffset>0</wp:posOffset>
            </wp:positionH>
            <wp:positionV relativeFrom="paragraph">
              <wp:posOffset>171450</wp:posOffset>
            </wp:positionV>
            <wp:extent cx="1311275" cy="779145"/>
            <wp:effectExtent l="0" t="0" r="3175" b="1905"/>
            <wp:wrapTopAndBottom/>
            <wp:docPr id="1"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1275" cy="779145"/>
                    </a:xfrm>
                    <a:prstGeom prst="rect">
                      <a:avLst/>
                    </a:prstGeom>
                    <a:ln w="12700" cap="flat">
                      <a:noFill/>
                      <a:miter lim="400000"/>
                    </a:ln>
                    <a:effectLst/>
                  </pic:spPr>
                </pic:pic>
              </a:graphicData>
            </a:graphic>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3E9223C"/>
    <w:multiLevelType w:val="hybridMultilevel"/>
    <w:tmpl w:val="DB3AC4D4"/>
    <w:lvl w:ilvl="0" w:tplc="8702005A">
      <w:start w:val="1"/>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15:restartNumberingAfterBreak="0">
    <w:nsid w:val="24417C81"/>
    <w:multiLevelType w:val="multilevel"/>
    <w:tmpl w:val="7F461ECA"/>
    <w:lvl w:ilvl="0">
      <w:start w:val="1"/>
      <w:numFmt w:val="decimal"/>
      <w:pStyle w:val="Titre11"/>
      <w:lvlText w:val="%1"/>
      <w:lvlJc w:val="left"/>
      <w:pPr>
        <w:ind w:left="9363" w:hanging="432"/>
      </w:pPr>
    </w:lvl>
    <w:lvl w:ilvl="1">
      <w:start w:val="1"/>
      <w:numFmt w:val="decimal"/>
      <w:pStyle w:val="Titre21"/>
      <w:lvlText w:val="%1.%2"/>
      <w:lvlJc w:val="left"/>
      <w:pPr>
        <w:ind w:left="576" w:hanging="576"/>
      </w:pPr>
    </w:lvl>
    <w:lvl w:ilvl="2">
      <w:start w:val="1"/>
      <w:numFmt w:val="decimal"/>
      <w:pStyle w:val="Titre31"/>
      <w:lvlText w:val="%1.%2.%3"/>
      <w:lvlJc w:val="left"/>
      <w:pPr>
        <w:ind w:left="720" w:hanging="720"/>
      </w:pPr>
      <w:rPr>
        <w:color w:val="auto"/>
      </w:rPr>
    </w:lvl>
    <w:lvl w:ilvl="3">
      <w:start w:val="1"/>
      <w:numFmt w:val="decimal"/>
      <w:pStyle w:val="Titre41"/>
      <w:lvlText w:val="%1.%2.%3.%4"/>
      <w:lvlJc w:val="left"/>
      <w:pPr>
        <w:ind w:left="4976" w:hanging="864"/>
      </w:pPr>
      <w:rPr>
        <w:color w:val="auto"/>
      </w:rPr>
    </w:lvl>
    <w:lvl w:ilvl="4">
      <w:start w:val="1"/>
      <w:numFmt w:val="decimal"/>
      <w:pStyle w:val="Titre51"/>
      <w:lvlText w:val="%1.%2.%3.%4.%5"/>
      <w:lvlJc w:val="left"/>
      <w:pPr>
        <w:ind w:left="1008" w:hanging="1008"/>
      </w:p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4" w15:restartNumberingAfterBreak="0">
    <w:nsid w:val="49494CD5"/>
    <w:multiLevelType w:val="multilevel"/>
    <w:tmpl w:val="372047F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080"/>
        </w:tabs>
        <w:ind w:left="864" w:hanging="864"/>
      </w:pPr>
    </w:lvl>
    <w:lvl w:ilvl="4">
      <w:start w:val="1"/>
      <w:numFmt w:val="decimal"/>
      <w:pStyle w:val="Titre5"/>
      <w:lvlText w:val="%1.%2.%3.%4.%5."/>
      <w:lvlJc w:val="left"/>
      <w:pPr>
        <w:tabs>
          <w:tab w:val="num" w:pos="1440"/>
        </w:tabs>
        <w:ind w:left="1008" w:hanging="1008"/>
      </w:pPr>
    </w:lvl>
    <w:lvl w:ilvl="5">
      <w:start w:val="1"/>
      <w:numFmt w:val="decimal"/>
      <w:pStyle w:val="Titre6"/>
      <w:lvlText w:val="%1.%2.%3.%4.%5.%6."/>
      <w:lvlJc w:val="left"/>
      <w:pPr>
        <w:tabs>
          <w:tab w:val="num" w:pos="1440"/>
        </w:tabs>
        <w:ind w:left="1152" w:hanging="1152"/>
      </w:pPr>
    </w:lvl>
    <w:lvl w:ilvl="6">
      <w:start w:val="1"/>
      <w:numFmt w:val="decimal"/>
      <w:pStyle w:val="Titre7"/>
      <w:lvlText w:val="%1.%2.%3.%4.%5.%6.%7."/>
      <w:lvlJc w:val="left"/>
      <w:pPr>
        <w:tabs>
          <w:tab w:val="num" w:pos="1800"/>
        </w:tabs>
        <w:ind w:left="1296" w:hanging="1296"/>
      </w:pPr>
    </w:lvl>
    <w:lvl w:ilvl="7">
      <w:start w:val="1"/>
      <w:numFmt w:val="decimal"/>
      <w:pStyle w:val="Titre8"/>
      <w:lvlText w:val="%1.%2.%3.%4.%5.%6.%7.%8."/>
      <w:lvlJc w:val="left"/>
      <w:pPr>
        <w:tabs>
          <w:tab w:val="num" w:pos="2160"/>
        </w:tabs>
        <w:ind w:left="1440" w:hanging="1440"/>
      </w:pPr>
    </w:lvl>
    <w:lvl w:ilvl="8">
      <w:start w:val="1"/>
      <w:numFmt w:val="decimal"/>
      <w:pStyle w:val="Titre9"/>
      <w:lvlText w:val="%1.%2.%3.%4.%5.%6.%7.%8.%9."/>
      <w:lvlJc w:val="left"/>
      <w:pPr>
        <w:tabs>
          <w:tab w:val="num" w:pos="2160"/>
        </w:tabs>
        <w:ind w:left="1584" w:hanging="1584"/>
      </w:pPr>
    </w:lvl>
  </w:abstractNum>
  <w:abstractNum w:abstractNumId="5" w15:restartNumberingAfterBreak="0">
    <w:nsid w:val="6A714BB2"/>
    <w:multiLevelType w:val="hybridMultilevel"/>
    <w:tmpl w:val="B8180A3E"/>
    <w:lvl w:ilvl="0" w:tplc="40C88B12">
      <w:numFmt w:val="bullet"/>
      <w:lvlText w:val="-"/>
      <w:lvlJc w:val="left"/>
      <w:pPr>
        <w:ind w:left="1065" w:hanging="360"/>
      </w:pPr>
      <w:rPr>
        <w:rFonts w:ascii="Calibri" w:eastAsiaTheme="minorHAnsi"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érémy Roubin">
    <w15:presenceInfo w15:providerId="AD" w15:userId="S-1-5-21-897037201-3048332901-802471289-5176"/>
  </w15:person>
  <w15:person w15:author="Adeline Molina">
    <w15:presenceInfo w15:providerId="None" w15:userId="Adeline Molina"/>
  </w15:person>
  <w15:person w15:author="Jean-François ETANCELIN">
    <w15:presenceInfo w15:providerId="AD" w15:userId="S-1-5-21-897037201-3048332901-802471289-5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469"/>
    <w:rsid w:val="000019FA"/>
    <w:rsid w:val="00006D79"/>
    <w:rsid w:val="00007649"/>
    <w:rsid w:val="00022AEF"/>
    <w:rsid w:val="00027DE1"/>
    <w:rsid w:val="00033031"/>
    <w:rsid w:val="00035DA8"/>
    <w:rsid w:val="00041BCD"/>
    <w:rsid w:val="00046490"/>
    <w:rsid w:val="00047379"/>
    <w:rsid w:val="000519CE"/>
    <w:rsid w:val="000604B8"/>
    <w:rsid w:val="00066280"/>
    <w:rsid w:val="00071F55"/>
    <w:rsid w:val="0007418E"/>
    <w:rsid w:val="00076AAF"/>
    <w:rsid w:val="0008102E"/>
    <w:rsid w:val="00086D94"/>
    <w:rsid w:val="0009031F"/>
    <w:rsid w:val="00091BCD"/>
    <w:rsid w:val="000967C2"/>
    <w:rsid w:val="000A0D0E"/>
    <w:rsid w:val="000A16A7"/>
    <w:rsid w:val="000A30A2"/>
    <w:rsid w:val="000B1FFA"/>
    <w:rsid w:val="000B534F"/>
    <w:rsid w:val="000C08E3"/>
    <w:rsid w:val="000C7952"/>
    <w:rsid w:val="000E452A"/>
    <w:rsid w:val="000E50F8"/>
    <w:rsid w:val="000F125C"/>
    <w:rsid w:val="00103C29"/>
    <w:rsid w:val="00104ECB"/>
    <w:rsid w:val="00111B2E"/>
    <w:rsid w:val="00114344"/>
    <w:rsid w:val="00121B52"/>
    <w:rsid w:val="00140780"/>
    <w:rsid w:val="00145B57"/>
    <w:rsid w:val="001465C6"/>
    <w:rsid w:val="00146D34"/>
    <w:rsid w:val="00160D4E"/>
    <w:rsid w:val="0016202B"/>
    <w:rsid w:val="00165D22"/>
    <w:rsid w:val="00171835"/>
    <w:rsid w:val="00172E82"/>
    <w:rsid w:val="00176392"/>
    <w:rsid w:val="0018185A"/>
    <w:rsid w:val="00185EA5"/>
    <w:rsid w:val="001948E8"/>
    <w:rsid w:val="001A2AFA"/>
    <w:rsid w:val="001A49B9"/>
    <w:rsid w:val="001B33F8"/>
    <w:rsid w:val="001B4C14"/>
    <w:rsid w:val="001C127B"/>
    <w:rsid w:val="001D355D"/>
    <w:rsid w:val="001D454E"/>
    <w:rsid w:val="001D5ADF"/>
    <w:rsid w:val="001E39B3"/>
    <w:rsid w:val="001F4076"/>
    <w:rsid w:val="001F6B56"/>
    <w:rsid w:val="00203EC8"/>
    <w:rsid w:val="00207210"/>
    <w:rsid w:val="00211BE6"/>
    <w:rsid w:val="00213423"/>
    <w:rsid w:val="00214EF0"/>
    <w:rsid w:val="00220155"/>
    <w:rsid w:val="00223262"/>
    <w:rsid w:val="0022662F"/>
    <w:rsid w:val="00235F23"/>
    <w:rsid w:val="002368FC"/>
    <w:rsid w:val="0024048C"/>
    <w:rsid w:val="002438BC"/>
    <w:rsid w:val="00251FCA"/>
    <w:rsid w:val="002527DF"/>
    <w:rsid w:val="0025663E"/>
    <w:rsid w:val="00260B18"/>
    <w:rsid w:val="002638C4"/>
    <w:rsid w:val="00272644"/>
    <w:rsid w:val="00275ECD"/>
    <w:rsid w:val="00286F0D"/>
    <w:rsid w:val="00290282"/>
    <w:rsid w:val="00293D84"/>
    <w:rsid w:val="002A00CE"/>
    <w:rsid w:val="002A0685"/>
    <w:rsid w:val="002A4099"/>
    <w:rsid w:val="002A67C0"/>
    <w:rsid w:val="002A7212"/>
    <w:rsid w:val="002E1BA0"/>
    <w:rsid w:val="002E3427"/>
    <w:rsid w:val="002E4D6D"/>
    <w:rsid w:val="002E7FD5"/>
    <w:rsid w:val="002F38A0"/>
    <w:rsid w:val="002F64EF"/>
    <w:rsid w:val="002F7EF4"/>
    <w:rsid w:val="003075D9"/>
    <w:rsid w:val="00311722"/>
    <w:rsid w:val="003162B4"/>
    <w:rsid w:val="003174BB"/>
    <w:rsid w:val="003230BC"/>
    <w:rsid w:val="00325C0D"/>
    <w:rsid w:val="00327188"/>
    <w:rsid w:val="003303F1"/>
    <w:rsid w:val="00330AF9"/>
    <w:rsid w:val="00331DDF"/>
    <w:rsid w:val="00334391"/>
    <w:rsid w:val="00340916"/>
    <w:rsid w:val="00340C9E"/>
    <w:rsid w:val="00340F1D"/>
    <w:rsid w:val="0035153D"/>
    <w:rsid w:val="0035173E"/>
    <w:rsid w:val="00357618"/>
    <w:rsid w:val="00360706"/>
    <w:rsid w:val="0036283A"/>
    <w:rsid w:val="00376ABA"/>
    <w:rsid w:val="0039352B"/>
    <w:rsid w:val="00394D11"/>
    <w:rsid w:val="00397995"/>
    <w:rsid w:val="003A48C4"/>
    <w:rsid w:val="003A6675"/>
    <w:rsid w:val="003C3D11"/>
    <w:rsid w:val="003D1B12"/>
    <w:rsid w:val="003E3536"/>
    <w:rsid w:val="003E3EE1"/>
    <w:rsid w:val="003F3D44"/>
    <w:rsid w:val="00421321"/>
    <w:rsid w:val="00421CB0"/>
    <w:rsid w:val="00431CB6"/>
    <w:rsid w:val="004353A4"/>
    <w:rsid w:val="00435EF4"/>
    <w:rsid w:val="00435F95"/>
    <w:rsid w:val="004446E8"/>
    <w:rsid w:val="004466DE"/>
    <w:rsid w:val="00446CF8"/>
    <w:rsid w:val="00456A49"/>
    <w:rsid w:val="00486842"/>
    <w:rsid w:val="004955B5"/>
    <w:rsid w:val="004979A2"/>
    <w:rsid w:val="004A186F"/>
    <w:rsid w:val="004A5E9D"/>
    <w:rsid w:val="004B36FD"/>
    <w:rsid w:val="004C44EE"/>
    <w:rsid w:val="004C4CBB"/>
    <w:rsid w:val="004E2F7B"/>
    <w:rsid w:val="004E5ED5"/>
    <w:rsid w:val="004E6A30"/>
    <w:rsid w:val="004F6DCA"/>
    <w:rsid w:val="005007DD"/>
    <w:rsid w:val="005166BB"/>
    <w:rsid w:val="005217BF"/>
    <w:rsid w:val="00523509"/>
    <w:rsid w:val="00526513"/>
    <w:rsid w:val="005314DA"/>
    <w:rsid w:val="00537C2B"/>
    <w:rsid w:val="00537D6A"/>
    <w:rsid w:val="00541B28"/>
    <w:rsid w:val="005460F2"/>
    <w:rsid w:val="005504AF"/>
    <w:rsid w:val="005505FF"/>
    <w:rsid w:val="005513AE"/>
    <w:rsid w:val="005527A7"/>
    <w:rsid w:val="0056053B"/>
    <w:rsid w:val="00560A70"/>
    <w:rsid w:val="00570B14"/>
    <w:rsid w:val="0057623E"/>
    <w:rsid w:val="00580919"/>
    <w:rsid w:val="005A1567"/>
    <w:rsid w:val="005A1652"/>
    <w:rsid w:val="005B2A97"/>
    <w:rsid w:val="005C0DFE"/>
    <w:rsid w:val="005C158F"/>
    <w:rsid w:val="005C2968"/>
    <w:rsid w:val="005D043D"/>
    <w:rsid w:val="005D059E"/>
    <w:rsid w:val="005D799A"/>
    <w:rsid w:val="005E7A55"/>
    <w:rsid w:val="006007AE"/>
    <w:rsid w:val="00600B24"/>
    <w:rsid w:val="00606115"/>
    <w:rsid w:val="0060745D"/>
    <w:rsid w:val="0060764A"/>
    <w:rsid w:val="00610A6F"/>
    <w:rsid w:val="00617AFC"/>
    <w:rsid w:val="00624A1B"/>
    <w:rsid w:val="00625BBF"/>
    <w:rsid w:val="00632591"/>
    <w:rsid w:val="00633FA0"/>
    <w:rsid w:val="00634073"/>
    <w:rsid w:val="00636EC8"/>
    <w:rsid w:val="00637155"/>
    <w:rsid w:val="0065012A"/>
    <w:rsid w:val="006520A5"/>
    <w:rsid w:val="0066058B"/>
    <w:rsid w:val="00666A38"/>
    <w:rsid w:val="006738F8"/>
    <w:rsid w:val="006764E6"/>
    <w:rsid w:val="00676CDE"/>
    <w:rsid w:val="00696B1C"/>
    <w:rsid w:val="006B4CC0"/>
    <w:rsid w:val="006D1C4F"/>
    <w:rsid w:val="006D5AE3"/>
    <w:rsid w:val="006E360D"/>
    <w:rsid w:val="006E3A6D"/>
    <w:rsid w:val="006E474E"/>
    <w:rsid w:val="006E6D6B"/>
    <w:rsid w:val="006E7C97"/>
    <w:rsid w:val="006F57F6"/>
    <w:rsid w:val="007116A3"/>
    <w:rsid w:val="0071429D"/>
    <w:rsid w:val="0071502A"/>
    <w:rsid w:val="00716272"/>
    <w:rsid w:val="0071685A"/>
    <w:rsid w:val="00722484"/>
    <w:rsid w:val="00725EC2"/>
    <w:rsid w:val="0073303C"/>
    <w:rsid w:val="00736B7C"/>
    <w:rsid w:val="007405FE"/>
    <w:rsid w:val="00741171"/>
    <w:rsid w:val="00742468"/>
    <w:rsid w:val="0075169C"/>
    <w:rsid w:val="00766F6F"/>
    <w:rsid w:val="007821EB"/>
    <w:rsid w:val="00787417"/>
    <w:rsid w:val="0079495E"/>
    <w:rsid w:val="007A0E62"/>
    <w:rsid w:val="007A272D"/>
    <w:rsid w:val="007B48DB"/>
    <w:rsid w:val="007B51D3"/>
    <w:rsid w:val="007C4891"/>
    <w:rsid w:val="007D3FDC"/>
    <w:rsid w:val="007D575B"/>
    <w:rsid w:val="007E7CBD"/>
    <w:rsid w:val="007F3CB0"/>
    <w:rsid w:val="007F663C"/>
    <w:rsid w:val="007F704D"/>
    <w:rsid w:val="007F7793"/>
    <w:rsid w:val="00810FF4"/>
    <w:rsid w:val="008205C4"/>
    <w:rsid w:val="0082518A"/>
    <w:rsid w:val="0082754F"/>
    <w:rsid w:val="008305C4"/>
    <w:rsid w:val="00830640"/>
    <w:rsid w:val="00834E54"/>
    <w:rsid w:val="00843578"/>
    <w:rsid w:val="00846D84"/>
    <w:rsid w:val="00855DDB"/>
    <w:rsid w:val="00857B0F"/>
    <w:rsid w:val="00861625"/>
    <w:rsid w:val="00874444"/>
    <w:rsid w:val="008872DA"/>
    <w:rsid w:val="00891B9B"/>
    <w:rsid w:val="008979A5"/>
    <w:rsid w:val="008A14CC"/>
    <w:rsid w:val="008A5C4B"/>
    <w:rsid w:val="008B2BAA"/>
    <w:rsid w:val="008C0797"/>
    <w:rsid w:val="008C1114"/>
    <w:rsid w:val="008C412C"/>
    <w:rsid w:val="008C5458"/>
    <w:rsid w:val="008C77B5"/>
    <w:rsid w:val="008D3830"/>
    <w:rsid w:val="008D5F17"/>
    <w:rsid w:val="008E59F2"/>
    <w:rsid w:val="008E7395"/>
    <w:rsid w:val="008F3768"/>
    <w:rsid w:val="00925E12"/>
    <w:rsid w:val="0094245E"/>
    <w:rsid w:val="0094256C"/>
    <w:rsid w:val="009506A9"/>
    <w:rsid w:val="00951A42"/>
    <w:rsid w:val="00951F25"/>
    <w:rsid w:val="0095206F"/>
    <w:rsid w:val="00955B87"/>
    <w:rsid w:val="00957478"/>
    <w:rsid w:val="0096039E"/>
    <w:rsid w:val="009605ED"/>
    <w:rsid w:val="00960D19"/>
    <w:rsid w:val="00961840"/>
    <w:rsid w:val="0096397E"/>
    <w:rsid w:val="009723FE"/>
    <w:rsid w:val="009737F2"/>
    <w:rsid w:val="00980F5D"/>
    <w:rsid w:val="0099029D"/>
    <w:rsid w:val="00994327"/>
    <w:rsid w:val="009A0D00"/>
    <w:rsid w:val="009A6A00"/>
    <w:rsid w:val="009B790B"/>
    <w:rsid w:val="009C4BDA"/>
    <w:rsid w:val="009C6B7F"/>
    <w:rsid w:val="009D16CC"/>
    <w:rsid w:val="009D36A9"/>
    <w:rsid w:val="009D4BF4"/>
    <w:rsid w:val="009E02F5"/>
    <w:rsid w:val="009E276E"/>
    <w:rsid w:val="009E41C2"/>
    <w:rsid w:val="00A11A6E"/>
    <w:rsid w:val="00A1358B"/>
    <w:rsid w:val="00A157D9"/>
    <w:rsid w:val="00A22607"/>
    <w:rsid w:val="00A30222"/>
    <w:rsid w:val="00A32F0D"/>
    <w:rsid w:val="00A359A7"/>
    <w:rsid w:val="00A432E8"/>
    <w:rsid w:val="00A46D22"/>
    <w:rsid w:val="00A47313"/>
    <w:rsid w:val="00A5145F"/>
    <w:rsid w:val="00A53BCF"/>
    <w:rsid w:val="00A6076C"/>
    <w:rsid w:val="00A616F1"/>
    <w:rsid w:val="00A73F47"/>
    <w:rsid w:val="00A75164"/>
    <w:rsid w:val="00A75F61"/>
    <w:rsid w:val="00A769E4"/>
    <w:rsid w:val="00AA39F2"/>
    <w:rsid w:val="00AB5A71"/>
    <w:rsid w:val="00AC2F79"/>
    <w:rsid w:val="00AC5DBC"/>
    <w:rsid w:val="00AD0367"/>
    <w:rsid w:val="00AD3B4A"/>
    <w:rsid w:val="00AD6FEB"/>
    <w:rsid w:val="00AD731E"/>
    <w:rsid w:val="00AD7451"/>
    <w:rsid w:val="00AE0C7D"/>
    <w:rsid w:val="00AF2420"/>
    <w:rsid w:val="00AF3A0D"/>
    <w:rsid w:val="00AF3F35"/>
    <w:rsid w:val="00AF43D5"/>
    <w:rsid w:val="00AF534E"/>
    <w:rsid w:val="00AF7E0F"/>
    <w:rsid w:val="00B13EF3"/>
    <w:rsid w:val="00B14613"/>
    <w:rsid w:val="00B212E8"/>
    <w:rsid w:val="00B223B9"/>
    <w:rsid w:val="00B24CE1"/>
    <w:rsid w:val="00B259D7"/>
    <w:rsid w:val="00B27B56"/>
    <w:rsid w:val="00B33150"/>
    <w:rsid w:val="00B33D22"/>
    <w:rsid w:val="00B40517"/>
    <w:rsid w:val="00B421A8"/>
    <w:rsid w:val="00B544E0"/>
    <w:rsid w:val="00B56C56"/>
    <w:rsid w:val="00B675F5"/>
    <w:rsid w:val="00B67F04"/>
    <w:rsid w:val="00B92213"/>
    <w:rsid w:val="00BA2F45"/>
    <w:rsid w:val="00BB3BA2"/>
    <w:rsid w:val="00BC20CA"/>
    <w:rsid w:val="00BC364C"/>
    <w:rsid w:val="00BD1692"/>
    <w:rsid w:val="00BE30A8"/>
    <w:rsid w:val="00BF4726"/>
    <w:rsid w:val="00BF6847"/>
    <w:rsid w:val="00C0234C"/>
    <w:rsid w:val="00C03E06"/>
    <w:rsid w:val="00C17AA3"/>
    <w:rsid w:val="00C200E7"/>
    <w:rsid w:val="00C374F5"/>
    <w:rsid w:val="00C4231B"/>
    <w:rsid w:val="00C45A7C"/>
    <w:rsid w:val="00C55993"/>
    <w:rsid w:val="00C704B4"/>
    <w:rsid w:val="00C71589"/>
    <w:rsid w:val="00C721BA"/>
    <w:rsid w:val="00C83B18"/>
    <w:rsid w:val="00C85D13"/>
    <w:rsid w:val="00CB4B1B"/>
    <w:rsid w:val="00CB4F6A"/>
    <w:rsid w:val="00CC3AB0"/>
    <w:rsid w:val="00CC4F83"/>
    <w:rsid w:val="00CE5220"/>
    <w:rsid w:val="00CF2C0E"/>
    <w:rsid w:val="00CF5210"/>
    <w:rsid w:val="00D0027C"/>
    <w:rsid w:val="00D02335"/>
    <w:rsid w:val="00D06773"/>
    <w:rsid w:val="00D23D39"/>
    <w:rsid w:val="00D307F1"/>
    <w:rsid w:val="00D33B9F"/>
    <w:rsid w:val="00D40926"/>
    <w:rsid w:val="00D46EE4"/>
    <w:rsid w:val="00D5365B"/>
    <w:rsid w:val="00D5434A"/>
    <w:rsid w:val="00D55ADA"/>
    <w:rsid w:val="00D6203A"/>
    <w:rsid w:val="00D62F96"/>
    <w:rsid w:val="00D62FB2"/>
    <w:rsid w:val="00D6470D"/>
    <w:rsid w:val="00D72361"/>
    <w:rsid w:val="00D74946"/>
    <w:rsid w:val="00D75285"/>
    <w:rsid w:val="00D86D61"/>
    <w:rsid w:val="00D929C0"/>
    <w:rsid w:val="00D96BCA"/>
    <w:rsid w:val="00DA02CA"/>
    <w:rsid w:val="00DA0761"/>
    <w:rsid w:val="00DA52AE"/>
    <w:rsid w:val="00DA58DD"/>
    <w:rsid w:val="00DA6CC5"/>
    <w:rsid w:val="00DB15E9"/>
    <w:rsid w:val="00DB1963"/>
    <w:rsid w:val="00DB22E3"/>
    <w:rsid w:val="00DB48DF"/>
    <w:rsid w:val="00DB70D1"/>
    <w:rsid w:val="00DC17ED"/>
    <w:rsid w:val="00DC750E"/>
    <w:rsid w:val="00DE0CA7"/>
    <w:rsid w:val="00DE361D"/>
    <w:rsid w:val="00DE44FD"/>
    <w:rsid w:val="00DE6C13"/>
    <w:rsid w:val="00DF39A0"/>
    <w:rsid w:val="00DF4EBF"/>
    <w:rsid w:val="00DF6737"/>
    <w:rsid w:val="00DF7F0C"/>
    <w:rsid w:val="00E001D2"/>
    <w:rsid w:val="00E04715"/>
    <w:rsid w:val="00E10071"/>
    <w:rsid w:val="00E132BC"/>
    <w:rsid w:val="00E14173"/>
    <w:rsid w:val="00E15BB3"/>
    <w:rsid w:val="00E22C25"/>
    <w:rsid w:val="00E240B7"/>
    <w:rsid w:val="00E50516"/>
    <w:rsid w:val="00E57FA8"/>
    <w:rsid w:val="00E80547"/>
    <w:rsid w:val="00E81469"/>
    <w:rsid w:val="00E853E1"/>
    <w:rsid w:val="00E863B3"/>
    <w:rsid w:val="00E86874"/>
    <w:rsid w:val="00E8703C"/>
    <w:rsid w:val="00E93047"/>
    <w:rsid w:val="00E949EB"/>
    <w:rsid w:val="00EB01D9"/>
    <w:rsid w:val="00EB19CF"/>
    <w:rsid w:val="00EB4C1C"/>
    <w:rsid w:val="00EB6235"/>
    <w:rsid w:val="00EC3F15"/>
    <w:rsid w:val="00EC45AE"/>
    <w:rsid w:val="00ED0BB2"/>
    <w:rsid w:val="00ED4185"/>
    <w:rsid w:val="00ED5BB8"/>
    <w:rsid w:val="00EE101B"/>
    <w:rsid w:val="00EE1519"/>
    <w:rsid w:val="00EE4562"/>
    <w:rsid w:val="00EE4F0D"/>
    <w:rsid w:val="00EE7B8A"/>
    <w:rsid w:val="00EF1C96"/>
    <w:rsid w:val="00EF4884"/>
    <w:rsid w:val="00EF6F4D"/>
    <w:rsid w:val="00EF771A"/>
    <w:rsid w:val="00F055C5"/>
    <w:rsid w:val="00F13F42"/>
    <w:rsid w:val="00F169EF"/>
    <w:rsid w:val="00F23D39"/>
    <w:rsid w:val="00F2470B"/>
    <w:rsid w:val="00F30B21"/>
    <w:rsid w:val="00F316E1"/>
    <w:rsid w:val="00F448DB"/>
    <w:rsid w:val="00F47781"/>
    <w:rsid w:val="00F50C6C"/>
    <w:rsid w:val="00F51548"/>
    <w:rsid w:val="00F52F41"/>
    <w:rsid w:val="00F53772"/>
    <w:rsid w:val="00F748BE"/>
    <w:rsid w:val="00F74F5A"/>
    <w:rsid w:val="00F91637"/>
    <w:rsid w:val="00F9473F"/>
    <w:rsid w:val="00FA1A41"/>
    <w:rsid w:val="00FB5ED1"/>
    <w:rsid w:val="00FB7A0E"/>
    <w:rsid w:val="00FC07FC"/>
    <w:rsid w:val="00FC2799"/>
    <w:rsid w:val="00FC2D3D"/>
    <w:rsid w:val="00FC77D5"/>
    <w:rsid w:val="00FD3363"/>
    <w:rsid w:val="00FE37D2"/>
    <w:rsid w:val="00FE6AC2"/>
    <w:rsid w:val="00FF27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4CAE0A"/>
  <w15:docId w15:val="{D61CA7F8-91BD-4F43-B42D-DB980E51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F6847"/>
    <w:rPr>
      <w:sz w:val="24"/>
      <w:szCs w:val="24"/>
      <w:lang w:eastAsia="en-US"/>
    </w:rPr>
  </w:style>
  <w:style w:type="paragraph" w:styleId="Titre1">
    <w:name w:val="heading 1"/>
    <w:basedOn w:val="Normal"/>
    <w:next w:val="Normal"/>
    <w:link w:val="Titre1Car"/>
    <w:qFormat/>
    <w:rsid w:val="005A1652"/>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0"/>
    </w:pPr>
    <w:rPr>
      <w:rFonts w:ascii="Verdana" w:eastAsia="Times New Roman" w:hAnsi="Verdana"/>
      <w:b/>
      <w:kern w:val="28"/>
      <w:sz w:val="20"/>
      <w:szCs w:val="20"/>
      <w:bdr w:val="none" w:sz="0" w:space="0" w:color="auto"/>
      <w:lang w:eastAsia="ja-JP"/>
    </w:rPr>
  </w:style>
  <w:style w:type="paragraph" w:styleId="Titre2">
    <w:name w:val="heading 2"/>
    <w:basedOn w:val="Normal"/>
    <w:next w:val="Normal"/>
    <w:link w:val="Titre2Car"/>
    <w:qFormat/>
    <w:rsid w:val="005A1652"/>
    <w:pPr>
      <w:keepN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1"/>
    </w:pPr>
    <w:rPr>
      <w:rFonts w:ascii="Verdana" w:eastAsia="Times New Roman" w:hAnsi="Verdana"/>
      <w:b/>
      <w:i/>
      <w:sz w:val="20"/>
      <w:szCs w:val="20"/>
      <w:bdr w:val="none" w:sz="0" w:space="0" w:color="auto"/>
      <w:lang w:eastAsia="ja-JP"/>
    </w:rPr>
  </w:style>
  <w:style w:type="paragraph" w:styleId="Titre3">
    <w:name w:val="heading 3"/>
    <w:basedOn w:val="Normal"/>
    <w:next w:val="Normal"/>
    <w:link w:val="Titre3Car"/>
    <w:qFormat/>
    <w:rsid w:val="00F51548"/>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2"/>
    </w:pPr>
    <w:rPr>
      <w:rFonts w:ascii="Verdana" w:eastAsia="Times New Roman" w:hAnsi="Verdana"/>
      <w:sz w:val="20"/>
      <w:szCs w:val="20"/>
      <w:bdr w:val="none" w:sz="0" w:space="0" w:color="auto"/>
      <w:lang w:eastAsia="ja-JP"/>
    </w:rPr>
  </w:style>
  <w:style w:type="paragraph" w:styleId="Titre4">
    <w:name w:val="heading 4"/>
    <w:basedOn w:val="Normal"/>
    <w:next w:val="Normal"/>
    <w:link w:val="Titre4Car"/>
    <w:qFormat/>
    <w:rsid w:val="005A1652"/>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3"/>
    </w:pPr>
    <w:rPr>
      <w:rFonts w:ascii="Verdana" w:eastAsia="Times New Roman" w:hAnsi="Verdana"/>
      <w:sz w:val="20"/>
      <w:szCs w:val="20"/>
      <w:bdr w:val="none" w:sz="0" w:space="0" w:color="auto"/>
      <w:lang w:eastAsia="ja-JP"/>
    </w:rPr>
  </w:style>
  <w:style w:type="paragraph" w:styleId="Titre5">
    <w:name w:val="heading 5"/>
    <w:basedOn w:val="Normal"/>
    <w:next w:val="Normal"/>
    <w:link w:val="Titre5Car"/>
    <w:qFormat/>
    <w:rsid w:val="009737F2"/>
    <w:pPr>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4"/>
    </w:pPr>
    <w:rPr>
      <w:rFonts w:ascii="Arial" w:eastAsia="Times New Roman" w:hAnsi="Arial"/>
      <w:b/>
      <w:i/>
      <w:sz w:val="22"/>
      <w:szCs w:val="20"/>
      <w:bdr w:val="none" w:sz="0" w:space="0" w:color="auto"/>
      <w:lang w:eastAsia="ja-JP"/>
    </w:rPr>
  </w:style>
  <w:style w:type="paragraph" w:styleId="Titre6">
    <w:name w:val="heading 6"/>
    <w:basedOn w:val="Normal"/>
    <w:next w:val="Normal"/>
    <w:link w:val="Titre6Car"/>
    <w:qFormat/>
    <w:rsid w:val="009737F2"/>
    <w:pPr>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5"/>
    </w:pPr>
    <w:rPr>
      <w:rFonts w:ascii="Arial" w:eastAsia="Times New Roman" w:hAnsi="Arial"/>
      <w:b/>
      <w:sz w:val="22"/>
      <w:szCs w:val="20"/>
      <w:bdr w:val="none" w:sz="0" w:space="0" w:color="auto"/>
      <w:lang w:eastAsia="ja-JP"/>
    </w:rPr>
  </w:style>
  <w:style w:type="paragraph" w:styleId="Titre7">
    <w:name w:val="heading 7"/>
    <w:basedOn w:val="Normal"/>
    <w:next w:val="Normal"/>
    <w:link w:val="Titre7Car"/>
    <w:qFormat/>
    <w:rsid w:val="009737F2"/>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6"/>
    </w:pPr>
    <w:rPr>
      <w:rFonts w:ascii="Arial" w:eastAsia="Times New Roman" w:hAnsi="Arial"/>
      <w:sz w:val="22"/>
      <w:szCs w:val="20"/>
      <w:bdr w:val="none" w:sz="0" w:space="0" w:color="auto"/>
      <w:lang w:eastAsia="ja-JP"/>
    </w:rPr>
  </w:style>
  <w:style w:type="paragraph" w:styleId="Titre8">
    <w:name w:val="heading 8"/>
    <w:basedOn w:val="Normal"/>
    <w:next w:val="Normal"/>
    <w:link w:val="Titre8Car"/>
    <w:qFormat/>
    <w:rsid w:val="009737F2"/>
    <w:pPr>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7"/>
    </w:pPr>
    <w:rPr>
      <w:rFonts w:ascii="Arial" w:eastAsia="Times New Roman" w:hAnsi="Arial"/>
      <w:b/>
      <w:i/>
      <w:sz w:val="20"/>
      <w:szCs w:val="20"/>
      <w:bdr w:val="none" w:sz="0" w:space="0" w:color="auto"/>
      <w:lang w:eastAsia="ja-JP"/>
    </w:rPr>
  </w:style>
  <w:style w:type="paragraph" w:styleId="Titre9">
    <w:name w:val="heading 9"/>
    <w:basedOn w:val="Normal"/>
    <w:next w:val="Normal"/>
    <w:link w:val="Titre9Car"/>
    <w:qFormat/>
    <w:rsid w:val="009737F2"/>
    <w:pPr>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8"/>
    </w:pPr>
    <w:rPr>
      <w:rFonts w:ascii="Arial" w:eastAsia="Times New Roman" w:hAnsi="Arial"/>
      <w:b/>
      <w:sz w:val="20"/>
      <w:szCs w:val="20"/>
      <w:bdr w:val="none" w:sz="0" w:space="0" w:color="auto"/>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customStyle="1" w:styleId="Aucun">
    <w:name w:val="Aucun"/>
  </w:style>
  <w:style w:type="paragraph" w:styleId="En-tte">
    <w:name w:val="header"/>
    <w:basedOn w:val="Normal"/>
    <w:link w:val="En-tteCar"/>
    <w:uiPriority w:val="99"/>
    <w:unhideWhenUsed/>
    <w:rsid w:val="00CB4B1B"/>
    <w:pPr>
      <w:tabs>
        <w:tab w:val="center" w:pos="4536"/>
        <w:tab w:val="right" w:pos="9072"/>
      </w:tabs>
    </w:pPr>
  </w:style>
  <w:style w:type="character" w:customStyle="1" w:styleId="En-tteCar">
    <w:name w:val="En-tête Car"/>
    <w:basedOn w:val="Policepardfaut"/>
    <w:link w:val="En-tte"/>
    <w:uiPriority w:val="99"/>
    <w:rsid w:val="00CB4B1B"/>
    <w:rPr>
      <w:sz w:val="24"/>
      <w:szCs w:val="24"/>
      <w:lang w:val="en-US" w:eastAsia="en-US"/>
    </w:rPr>
  </w:style>
  <w:style w:type="paragraph" w:styleId="Pieddepage">
    <w:name w:val="footer"/>
    <w:basedOn w:val="Normal"/>
    <w:link w:val="PieddepageCar"/>
    <w:uiPriority w:val="99"/>
    <w:unhideWhenUsed/>
    <w:rsid w:val="00CB4B1B"/>
    <w:pPr>
      <w:tabs>
        <w:tab w:val="center" w:pos="4536"/>
        <w:tab w:val="right" w:pos="9072"/>
      </w:tabs>
    </w:pPr>
  </w:style>
  <w:style w:type="character" w:customStyle="1" w:styleId="PieddepageCar">
    <w:name w:val="Pied de page Car"/>
    <w:basedOn w:val="Policepardfaut"/>
    <w:link w:val="Pieddepage"/>
    <w:uiPriority w:val="99"/>
    <w:rsid w:val="00CB4B1B"/>
    <w:rPr>
      <w:sz w:val="24"/>
      <w:szCs w:val="24"/>
      <w:lang w:val="en-US" w:eastAsia="en-US"/>
    </w:rPr>
  </w:style>
  <w:style w:type="character" w:customStyle="1" w:styleId="Titre1Car">
    <w:name w:val="Titre 1 Car"/>
    <w:basedOn w:val="Policepardfaut"/>
    <w:link w:val="Titre1"/>
    <w:rsid w:val="005A1652"/>
    <w:rPr>
      <w:rFonts w:ascii="Verdana" w:eastAsia="Times New Roman" w:hAnsi="Verdana"/>
      <w:b/>
      <w:kern w:val="28"/>
      <w:bdr w:val="none" w:sz="0" w:space="0" w:color="auto"/>
      <w:lang w:eastAsia="ja-JP"/>
    </w:rPr>
  </w:style>
  <w:style w:type="character" w:customStyle="1" w:styleId="Titre2Car">
    <w:name w:val="Titre 2 Car"/>
    <w:basedOn w:val="Policepardfaut"/>
    <w:link w:val="Titre2"/>
    <w:rsid w:val="005A1652"/>
    <w:rPr>
      <w:rFonts w:ascii="Verdana" w:eastAsia="Times New Roman" w:hAnsi="Verdana"/>
      <w:b/>
      <w:i/>
      <w:bdr w:val="none" w:sz="0" w:space="0" w:color="auto"/>
      <w:lang w:eastAsia="ja-JP"/>
    </w:rPr>
  </w:style>
  <w:style w:type="character" w:customStyle="1" w:styleId="Titre3Car">
    <w:name w:val="Titre 3 Car"/>
    <w:basedOn w:val="Policepardfaut"/>
    <w:link w:val="Titre3"/>
    <w:rsid w:val="00F51548"/>
    <w:rPr>
      <w:rFonts w:ascii="Verdana" w:eastAsia="Times New Roman" w:hAnsi="Verdana"/>
      <w:bdr w:val="none" w:sz="0" w:space="0" w:color="auto"/>
      <w:lang w:eastAsia="ja-JP"/>
    </w:rPr>
  </w:style>
  <w:style w:type="character" w:customStyle="1" w:styleId="Titre4Car">
    <w:name w:val="Titre 4 Car"/>
    <w:basedOn w:val="Policepardfaut"/>
    <w:link w:val="Titre4"/>
    <w:rsid w:val="005A1652"/>
    <w:rPr>
      <w:rFonts w:ascii="Verdana" w:eastAsia="Times New Roman" w:hAnsi="Verdana"/>
      <w:bdr w:val="none" w:sz="0" w:space="0" w:color="auto"/>
      <w:lang w:eastAsia="ja-JP"/>
    </w:rPr>
  </w:style>
  <w:style w:type="character" w:customStyle="1" w:styleId="Titre5Car">
    <w:name w:val="Titre 5 Car"/>
    <w:basedOn w:val="Policepardfaut"/>
    <w:link w:val="Titre5"/>
    <w:rsid w:val="009737F2"/>
    <w:rPr>
      <w:rFonts w:ascii="Arial" w:eastAsia="Times New Roman" w:hAnsi="Arial"/>
      <w:b/>
      <w:i/>
      <w:sz w:val="22"/>
      <w:bdr w:val="none" w:sz="0" w:space="0" w:color="auto"/>
      <w:lang w:eastAsia="ja-JP"/>
    </w:rPr>
  </w:style>
  <w:style w:type="character" w:customStyle="1" w:styleId="Titre6Car">
    <w:name w:val="Titre 6 Car"/>
    <w:basedOn w:val="Policepardfaut"/>
    <w:link w:val="Titre6"/>
    <w:rsid w:val="009737F2"/>
    <w:rPr>
      <w:rFonts w:ascii="Arial" w:eastAsia="Times New Roman" w:hAnsi="Arial"/>
      <w:b/>
      <w:sz w:val="22"/>
      <w:bdr w:val="none" w:sz="0" w:space="0" w:color="auto"/>
      <w:lang w:eastAsia="ja-JP"/>
    </w:rPr>
  </w:style>
  <w:style w:type="character" w:customStyle="1" w:styleId="Titre7Car">
    <w:name w:val="Titre 7 Car"/>
    <w:basedOn w:val="Policepardfaut"/>
    <w:link w:val="Titre7"/>
    <w:rsid w:val="009737F2"/>
    <w:rPr>
      <w:rFonts w:ascii="Arial" w:eastAsia="Times New Roman" w:hAnsi="Arial"/>
      <w:sz w:val="22"/>
      <w:bdr w:val="none" w:sz="0" w:space="0" w:color="auto"/>
      <w:lang w:eastAsia="ja-JP"/>
    </w:rPr>
  </w:style>
  <w:style w:type="character" w:customStyle="1" w:styleId="Titre8Car">
    <w:name w:val="Titre 8 Car"/>
    <w:basedOn w:val="Policepardfaut"/>
    <w:link w:val="Titre8"/>
    <w:rsid w:val="009737F2"/>
    <w:rPr>
      <w:rFonts w:ascii="Arial" w:eastAsia="Times New Roman" w:hAnsi="Arial"/>
      <w:b/>
      <w:i/>
      <w:bdr w:val="none" w:sz="0" w:space="0" w:color="auto"/>
      <w:lang w:eastAsia="ja-JP"/>
    </w:rPr>
  </w:style>
  <w:style w:type="character" w:customStyle="1" w:styleId="Titre9Car">
    <w:name w:val="Titre 9 Car"/>
    <w:basedOn w:val="Policepardfaut"/>
    <w:link w:val="Titre9"/>
    <w:rsid w:val="009737F2"/>
    <w:rPr>
      <w:rFonts w:ascii="Arial" w:eastAsia="Times New Roman" w:hAnsi="Arial"/>
      <w:b/>
      <w:bdr w:val="none" w:sz="0" w:space="0" w:color="auto"/>
      <w:lang w:eastAsia="ja-JP"/>
    </w:rPr>
  </w:style>
  <w:style w:type="numbering" w:customStyle="1" w:styleId="Aucuneliste1">
    <w:name w:val="Aucune liste1"/>
    <w:next w:val="Aucuneliste"/>
    <w:uiPriority w:val="99"/>
    <w:semiHidden/>
    <w:unhideWhenUsed/>
    <w:rsid w:val="009737F2"/>
  </w:style>
  <w:style w:type="paragraph" w:styleId="Retraitcorpsdetexte">
    <w:name w:val="Body Text Indent"/>
    <w:basedOn w:val="Normal"/>
    <w:link w:val="Retrait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567" w:hanging="567"/>
      <w:jc w:val="both"/>
    </w:pPr>
    <w:rPr>
      <w:rFonts w:ascii="Verdana" w:eastAsia="Times New Roman" w:hAnsi="Verdana"/>
      <w:sz w:val="20"/>
      <w:szCs w:val="20"/>
      <w:bdr w:val="none" w:sz="0" w:space="0" w:color="auto"/>
      <w:lang w:eastAsia="ja-JP"/>
    </w:rPr>
  </w:style>
  <w:style w:type="character" w:customStyle="1" w:styleId="RetraitcorpsdetexteCar">
    <w:name w:val="Retrait corps de texte Car"/>
    <w:basedOn w:val="Policepardfaut"/>
    <w:link w:val="Retraitcorpsdetexte"/>
    <w:semiHidden/>
    <w:rsid w:val="009737F2"/>
    <w:rPr>
      <w:rFonts w:ascii="Verdana" w:eastAsia="Times New Roman" w:hAnsi="Verdana"/>
      <w:bdr w:val="none" w:sz="0" w:space="0" w:color="auto"/>
      <w:lang w:eastAsia="ja-JP"/>
    </w:rPr>
  </w:style>
  <w:style w:type="paragraph" w:styleId="Notedebasdepage">
    <w:name w:val="footnote text"/>
    <w:basedOn w:val="Normal"/>
    <w:link w:val="Notedebasdepag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basdepageCar">
    <w:name w:val="Note de bas de page Car"/>
    <w:basedOn w:val="Policepardfaut"/>
    <w:link w:val="Notedebasdepage"/>
    <w:semiHidden/>
    <w:rsid w:val="009737F2"/>
    <w:rPr>
      <w:rFonts w:ascii="Verdana" w:eastAsia="Times New Roman" w:hAnsi="Verdana"/>
      <w:bdr w:val="none" w:sz="0" w:space="0" w:color="auto"/>
      <w:lang w:eastAsia="ja-JP"/>
    </w:rPr>
  </w:style>
  <w:style w:type="character" w:styleId="Appelnotedebasdep">
    <w:name w:val="footnote reference"/>
    <w:semiHidden/>
    <w:rsid w:val="009737F2"/>
    <w:rPr>
      <w:vertAlign w:val="superscript"/>
    </w:rPr>
  </w:style>
  <w:style w:type="paragraph" w:styleId="Corpsdetexte">
    <w:name w:val="Body Text"/>
    <w:basedOn w:val="Normal"/>
    <w:link w:val="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pPr>
    <w:rPr>
      <w:rFonts w:ascii="Verdana" w:eastAsia="Times New Roman" w:hAnsi="Verdana"/>
      <w:sz w:val="20"/>
      <w:szCs w:val="20"/>
      <w:bdr w:val="none" w:sz="0" w:space="0" w:color="auto"/>
      <w:lang w:eastAsia="ja-JP"/>
    </w:rPr>
  </w:style>
  <w:style w:type="character" w:customStyle="1" w:styleId="CorpsdetexteCar">
    <w:name w:val="Corps de texte Car"/>
    <w:basedOn w:val="Policepardfaut"/>
    <w:link w:val="Corpsdetexte"/>
    <w:semiHidden/>
    <w:rsid w:val="009737F2"/>
    <w:rPr>
      <w:rFonts w:ascii="Verdana" w:eastAsia="Times New Roman" w:hAnsi="Verdana"/>
      <w:bdr w:val="none" w:sz="0" w:space="0" w:color="auto"/>
      <w:lang w:eastAsia="ja-JP"/>
    </w:rPr>
  </w:style>
  <w:style w:type="paragraph" w:styleId="Notedefin">
    <w:name w:val="endnote text"/>
    <w:basedOn w:val="Normal"/>
    <w:link w:val="Notedefin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finCar">
    <w:name w:val="Note de fin Car"/>
    <w:basedOn w:val="Policepardfaut"/>
    <w:link w:val="Notedefin"/>
    <w:semiHidden/>
    <w:rsid w:val="009737F2"/>
    <w:rPr>
      <w:rFonts w:ascii="Verdana" w:eastAsia="Times New Roman" w:hAnsi="Verdana"/>
      <w:bdr w:val="none" w:sz="0" w:space="0" w:color="auto"/>
      <w:lang w:eastAsia="ja-JP"/>
    </w:rPr>
  </w:style>
  <w:style w:type="character" w:styleId="Appeldenotedefin">
    <w:name w:val="endnote reference"/>
    <w:semiHidden/>
    <w:rsid w:val="009737F2"/>
    <w:rPr>
      <w:vertAlign w:val="superscript"/>
    </w:rPr>
  </w:style>
  <w:style w:type="character" w:styleId="Numrodepage">
    <w:name w:val="page number"/>
    <w:basedOn w:val="Policepardfaut"/>
    <w:rsid w:val="009737F2"/>
  </w:style>
  <w:style w:type="character" w:customStyle="1" w:styleId="Fort">
    <w:name w:val="Fort"/>
    <w:rsid w:val="009737F2"/>
    <w:rPr>
      <w:b/>
    </w:rPr>
  </w:style>
  <w:style w:type="paragraph" w:styleId="Corpsdetexte3">
    <w:name w:val="Body Text 3"/>
    <w:basedOn w:val="Normal"/>
    <w:link w:val="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rpsdetexte3Car">
    <w:name w:val="Corps de texte 3 Car"/>
    <w:basedOn w:val="Policepardfaut"/>
    <w:link w:val="Corpsdetexte3"/>
    <w:semiHidden/>
    <w:rsid w:val="009737F2"/>
    <w:rPr>
      <w:rFonts w:ascii="Verdana" w:eastAsia="Times New Roman" w:hAnsi="Verdana"/>
      <w:bdr w:val="none" w:sz="0" w:space="0" w:color="auto"/>
      <w:lang w:eastAsia="ja-JP"/>
    </w:rPr>
  </w:style>
  <w:style w:type="character" w:styleId="Lienhypertextesuivivisit">
    <w:name w:val="FollowedHyperlink"/>
    <w:rsid w:val="009737F2"/>
    <w:rPr>
      <w:color w:val="800080"/>
      <w:u w:val="single"/>
    </w:rPr>
  </w:style>
  <w:style w:type="paragraph" w:styleId="Corpsdetexte2">
    <w:name w:val="Body Text 2"/>
    <w:basedOn w:val="Normal"/>
    <w:link w:val="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pPr>
    <w:rPr>
      <w:rFonts w:ascii="Verdana" w:eastAsia="Times New Roman" w:hAnsi="Verdana"/>
      <w:sz w:val="20"/>
      <w:szCs w:val="20"/>
      <w:bdr w:val="none" w:sz="0" w:space="0" w:color="auto"/>
      <w:lang w:eastAsia="ja-JP"/>
    </w:rPr>
  </w:style>
  <w:style w:type="character" w:customStyle="1" w:styleId="Corpsdetexte2Car">
    <w:name w:val="Corps de texte 2 Car"/>
    <w:basedOn w:val="Policepardfaut"/>
    <w:link w:val="Corpsdetexte2"/>
    <w:semiHidden/>
    <w:rsid w:val="009737F2"/>
    <w:rPr>
      <w:rFonts w:ascii="Verdana" w:eastAsia="Times New Roman" w:hAnsi="Verdana"/>
      <w:bdr w:val="none" w:sz="0" w:space="0" w:color="auto"/>
      <w:lang w:eastAsia="ja-JP"/>
    </w:rPr>
  </w:style>
  <w:style w:type="paragraph" w:styleId="Retraitcorpsdetexte2">
    <w:name w:val="Body Text Indent 2"/>
    <w:basedOn w:val="Normal"/>
    <w:link w:val="Retrait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709" w:hanging="709"/>
      <w:jc w:val="both"/>
    </w:pPr>
    <w:rPr>
      <w:rFonts w:ascii="Verdana" w:eastAsia="Times New Roman" w:hAnsi="Verdana"/>
      <w:sz w:val="20"/>
      <w:szCs w:val="20"/>
      <w:bdr w:val="none" w:sz="0" w:space="0" w:color="auto"/>
      <w:lang w:eastAsia="ja-JP"/>
    </w:rPr>
  </w:style>
  <w:style w:type="character" w:customStyle="1" w:styleId="Retraitcorpsdetexte2Car">
    <w:name w:val="Retrait corps de texte 2 Car"/>
    <w:basedOn w:val="Policepardfaut"/>
    <w:link w:val="Retraitcorpsdetexte2"/>
    <w:semiHidden/>
    <w:rsid w:val="009737F2"/>
    <w:rPr>
      <w:rFonts w:ascii="Verdana" w:eastAsia="Times New Roman" w:hAnsi="Verdana"/>
      <w:bdr w:val="none" w:sz="0" w:space="0" w:color="auto"/>
      <w:lang w:eastAsia="ja-JP"/>
    </w:rPr>
  </w:style>
  <w:style w:type="paragraph" w:styleId="Retraitcorpsdetexte3">
    <w:name w:val="Body Text Indent 3"/>
    <w:basedOn w:val="Normal"/>
    <w:link w:val="Retrait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before="120" w:line="360" w:lineRule="auto"/>
      <w:ind w:left="1134" w:hanging="1134"/>
      <w:jc w:val="both"/>
    </w:pPr>
    <w:rPr>
      <w:rFonts w:ascii="Verdana" w:eastAsia="Times New Roman" w:hAnsi="Verdana"/>
      <w:sz w:val="20"/>
      <w:szCs w:val="20"/>
      <w:bdr w:val="none" w:sz="0" w:space="0" w:color="auto"/>
      <w:lang w:eastAsia="ja-JP"/>
    </w:rPr>
  </w:style>
  <w:style w:type="character" w:customStyle="1" w:styleId="Retraitcorpsdetexte3Car">
    <w:name w:val="Retrait corps de texte 3 Car"/>
    <w:basedOn w:val="Policepardfaut"/>
    <w:link w:val="Retraitcorpsdetexte3"/>
    <w:semiHidden/>
    <w:rsid w:val="009737F2"/>
    <w:rPr>
      <w:rFonts w:ascii="Verdana" w:eastAsia="Times New Roman" w:hAnsi="Verdana"/>
      <w:bdr w:val="none" w:sz="0" w:space="0" w:color="auto"/>
      <w:lang w:eastAsia="ja-JP"/>
    </w:rPr>
  </w:style>
  <w:style w:type="paragraph" w:styleId="TM1">
    <w:name w:val="toc 1"/>
    <w:basedOn w:val="Normal"/>
    <w:next w:val="Normal"/>
    <w:autoRedefine/>
    <w:uiPriority w:val="39"/>
    <w:rsid w:val="00DF7F0C"/>
    <w:pPr>
      <w:pBdr>
        <w:top w:val="none" w:sz="0" w:space="0" w:color="auto"/>
        <w:left w:val="none" w:sz="0" w:space="0" w:color="auto"/>
        <w:bottom w:val="none" w:sz="0" w:space="0" w:color="auto"/>
        <w:right w:val="none" w:sz="0" w:space="0" w:color="auto"/>
        <w:between w:val="none" w:sz="0" w:space="0" w:color="auto"/>
        <w:bar w:val="none" w:sz="0" w:color="auto"/>
      </w:pBdr>
      <w:tabs>
        <w:tab w:val="left" w:pos="600"/>
        <w:tab w:val="right" w:leader="dot" w:pos="9056"/>
      </w:tabs>
      <w:spacing w:before="120" w:line="360" w:lineRule="auto"/>
      <w:jc w:val="both"/>
    </w:pPr>
    <w:rPr>
      <w:rFonts w:ascii="Verdana" w:eastAsia="Times New Roman" w:hAnsi="Verdana"/>
      <w:b/>
      <w:noProof/>
      <w:sz w:val="20"/>
      <w:szCs w:val="20"/>
      <w:bdr w:val="none" w:sz="0" w:space="0" w:color="auto"/>
      <w:lang w:eastAsia="ja-JP"/>
    </w:rPr>
  </w:style>
  <w:style w:type="paragraph" w:styleId="TM2">
    <w:name w:val="toc 2"/>
    <w:basedOn w:val="Normal"/>
    <w:next w:val="Normal"/>
    <w:autoRedefine/>
    <w:uiPriority w:val="39"/>
    <w:rsid w:val="00C200E7"/>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054"/>
      </w:tabs>
      <w:spacing w:before="120" w:line="360" w:lineRule="auto"/>
      <w:ind w:left="200"/>
    </w:pPr>
    <w:rPr>
      <w:rFonts w:ascii="Verdana" w:eastAsia="Times New Roman" w:hAnsi="Verdana"/>
      <w:noProof/>
      <w:sz w:val="20"/>
      <w:szCs w:val="20"/>
      <w:bdr w:val="none" w:sz="0" w:space="0" w:color="auto"/>
      <w:lang w:eastAsia="ja-JP"/>
    </w:rPr>
  </w:style>
  <w:style w:type="paragraph" w:styleId="TM3">
    <w:name w:val="toc 3"/>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00"/>
      <w:jc w:val="both"/>
    </w:pPr>
    <w:rPr>
      <w:rFonts w:ascii="Verdana" w:eastAsia="Times New Roman" w:hAnsi="Verdana"/>
      <w:sz w:val="20"/>
      <w:szCs w:val="20"/>
      <w:bdr w:val="none" w:sz="0" w:space="0" w:color="auto"/>
      <w:lang w:eastAsia="ja-JP"/>
    </w:rPr>
  </w:style>
  <w:style w:type="paragraph" w:styleId="TM4">
    <w:name w:val="toc 4"/>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600"/>
      <w:jc w:val="both"/>
    </w:pPr>
    <w:rPr>
      <w:rFonts w:ascii="Verdana" w:eastAsia="Times New Roman" w:hAnsi="Verdana"/>
      <w:sz w:val="20"/>
      <w:szCs w:val="20"/>
      <w:bdr w:val="none" w:sz="0" w:space="0" w:color="auto"/>
      <w:lang w:eastAsia="ja-JP"/>
    </w:rPr>
  </w:style>
  <w:style w:type="paragraph" w:styleId="TM5">
    <w:name w:val="toc 5"/>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800"/>
      <w:jc w:val="both"/>
    </w:pPr>
    <w:rPr>
      <w:rFonts w:ascii="Verdana" w:eastAsia="Times New Roman" w:hAnsi="Verdana"/>
      <w:sz w:val="20"/>
      <w:szCs w:val="20"/>
      <w:bdr w:val="none" w:sz="0" w:space="0" w:color="auto"/>
      <w:lang w:eastAsia="ja-JP"/>
    </w:rPr>
  </w:style>
  <w:style w:type="paragraph" w:styleId="TM6">
    <w:name w:val="toc 6"/>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000"/>
      <w:jc w:val="both"/>
    </w:pPr>
    <w:rPr>
      <w:rFonts w:ascii="Verdana" w:eastAsia="Times New Roman" w:hAnsi="Verdana"/>
      <w:sz w:val="20"/>
      <w:szCs w:val="20"/>
      <w:bdr w:val="none" w:sz="0" w:space="0" w:color="auto"/>
      <w:lang w:eastAsia="ja-JP"/>
    </w:rPr>
  </w:style>
  <w:style w:type="paragraph" w:styleId="TM7">
    <w:name w:val="toc 7"/>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200"/>
      <w:jc w:val="both"/>
    </w:pPr>
    <w:rPr>
      <w:rFonts w:ascii="Verdana" w:eastAsia="Times New Roman" w:hAnsi="Verdana"/>
      <w:sz w:val="20"/>
      <w:szCs w:val="20"/>
      <w:bdr w:val="none" w:sz="0" w:space="0" w:color="auto"/>
      <w:lang w:eastAsia="ja-JP"/>
    </w:rPr>
  </w:style>
  <w:style w:type="paragraph" w:styleId="TM8">
    <w:name w:val="toc 8"/>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400"/>
      <w:jc w:val="both"/>
    </w:pPr>
    <w:rPr>
      <w:rFonts w:ascii="Verdana" w:eastAsia="Times New Roman" w:hAnsi="Verdana"/>
      <w:sz w:val="20"/>
      <w:szCs w:val="20"/>
      <w:bdr w:val="none" w:sz="0" w:space="0" w:color="auto"/>
      <w:lang w:eastAsia="ja-JP"/>
    </w:rPr>
  </w:style>
  <w:style w:type="paragraph" w:styleId="TM9">
    <w:name w:val="toc 9"/>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600"/>
      <w:jc w:val="both"/>
    </w:pPr>
    <w:rPr>
      <w:rFonts w:ascii="Verdana" w:eastAsia="Times New Roman" w:hAnsi="Verdana"/>
      <w:sz w:val="20"/>
      <w:szCs w:val="20"/>
      <w:bdr w:val="none" w:sz="0" w:space="0" w:color="auto"/>
      <w:lang w:eastAsia="ja-JP"/>
    </w:rPr>
  </w:style>
  <w:style w:type="paragraph" w:styleId="Textedebulles">
    <w:name w:val="Balloon Text"/>
    <w:basedOn w:val="Normal"/>
    <w:link w:val="TextedebullesCar"/>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ahoma" w:eastAsia="Times New Roman" w:hAnsi="Tahoma"/>
      <w:sz w:val="16"/>
      <w:szCs w:val="16"/>
      <w:bdr w:val="none" w:sz="0" w:space="0" w:color="auto"/>
      <w:lang w:val="x-none" w:eastAsia="ja-JP"/>
    </w:rPr>
  </w:style>
  <w:style w:type="character" w:customStyle="1" w:styleId="TextedebullesCar">
    <w:name w:val="Texte de bulles Car"/>
    <w:basedOn w:val="Policepardfaut"/>
    <w:link w:val="Textedebulles"/>
    <w:rsid w:val="009737F2"/>
    <w:rPr>
      <w:rFonts w:ascii="Tahoma" w:eastAsia="Times New Roman" w:hAnsi="Tahoma"/>
      <w:sz w:val="16"/>
      <w:szCs w:val="16"/>
      <w:bdr w:val="none" w:sz="0" w:space="0" w:color="auto"/>
      <w:lang w:val="x-none" w:eastAsia="ja-JP"/>
    </w:rPr>
  </w:style>
  <w:style w:type="character" w:styleId="Marquedecommentaire">
    <w:name w:val="annotation reference"/>
    <w:unhideWhenUsed/>
    <w:rsid w:val="009737F2"/>
    <w:rPr>
      <w:sz w:val="16"/>
      <w:szCs w:val="16"/>
    </w:rPr>
  </w:style>
  <w:style w:type="paragraph" w:styleId="Commentaire">
    <w:name w:val="annotation text"/>
    <w:basedOn w:val="Normal"/>
    <w:link w:val="CommentaireCar"/>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mmentaireCar">
    <w:name w:val="Commentaire Car"/>
    <w:basedOn w:val="Policepardfaut"/>
    <w:link w:val="Commentaire"/>
    <w:rsid w:val="009737F2"/>
    <w:rPr>
      <w:rFonts w:ascii="Verdana" w:eastAsia="Times New Roman" w:hAnsi="Verdana"/>
      <w:bdr w:val="none" w:sz="0" w:space="0" w:color="auto"/>
      <w:lang w:eastAsia="ja-JP"/>
    </w:rPr>
  </w:style>
  <w:style w:type="paragraph" w:styleId="Objetducommentaire">
    <w:name w:val="annotation subject"/>
    <w:basedOn w:val="Commentaire"/>
    <w:next w:val="Commentaire"/>
    <w:link w:val="ObjetducommentaireCar"/>
    <w:unhideWhenUsed/>
    <w:rsid w:val="009737F2"/>
    <w:rPr>
      <w:b/>
      <w:bCs/>
    </w:rPr>
  </w:style>
  <w:style w:type="character" w:customStyle="1" w:styleId="ObjetducommentaireCar">
    <w:name w:val="Objet du commentaire Car"/>
    <w:basedOn w:val="CommentaireCar"/>
    <w:link w:val="Objetducommentaire"/>
    <w:rsid w:val="009737F2"/>
    <w:rPr>
      <w:rFonts w:ascii="Verdana" w:eastAsia="Times New Roman" w:hAnsi="Verdana"/>
      <w:b/>
      <w:bCs/>
      <w:bdr w:val="none" w:sz="0" w:space="0" w:color="auto"/>
      <w:lang w:eastAsia="ja-JP"/>
    </w:rPr>
  </w:style>
  <w:style w:type="paragraph" w:customStyle="1" w:styleId="Titrepage">
    <w:name w:val="Titre page"/>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b/>
      <w:caps/>
      <w:sz w:val="40"/>
      <w:szCs w:val="40"/>
      <w:bdr w:val="none" w:sz="0" w:space="0" w:color="auto"/>
      <w:lang w:eastAsia="fr-FR"/>
    </w:rPr>
  </w:style>
  <w:style w:type="paragraph" w:customStyle="1" w:styleId="Titrepage2">
    <w:name w:val="Titre page 2"/>
    <w:basedOn w:val="Titrepage"/>
    <w:rsid w:val="009737F2"/>
    <w:pPr>
      <w:pBdr>
        <w:top w:val="single" w:sz="4" w:space="1" w:color="auto"/>
        <w:bottom w:val="single" w:sz="4" w:space="1" w:color="auto"/>
      </w:pBdr>
    </w:pPr>
    <w:rPr>
      <w:i/>
    </w:rPr>
  </w:style>
  <w:style w:type="paragraph" w:customStyle="1" w:styleId="Default">
    <w:name w:val="Default"/>
    <w:rsid w:val="009737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rPr>
  </w:style>
  <w:style w:type="paragraph" w:styleId="Paragraphedeliste">
    <w:name w:val="List Paragraph"/>
    <w:basedOn w:val="Normal"/>
    <w:uiPriority w:val="34"/>
    <w:qFormat/>
    <w:rsid w:val="009737F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rPr>
  </w:style>
  <w:style w:type="paragraph" w:styleId="En-ttedetabledesmatires">
    <w:name w:val="TOC Heading"/>
    <w:basedOn w:val="Titre1"/>
    <w:next w:val="Normal"/>
    <w:uiPriority w:val="39"/>
    <w:unhideWhenUsed/>
    <w:qFormat/>
    <w:rsid w:val="009737F2"/>
    <w:pPr>
      <w:keepLines/>
      <w:numPr>
        <w:numId w:val="0"/>
      </w:numPr>
      <w:spacing w:before="240" w:after="0" w:line="259" w:lineRule="auto"/>
      <w:jc w:val="left"/>
      <w:outlineLvl w:val="9"/>
    </w:pPr>
    <w:rPr>
      <w:rFonts w:ascii="Calibri Light" w:hAnsi="Calibri Light"/>
      <w:b w:val="0"/>
      <w:color w:val="2E74B5"/>
      <w:kern w:val="0"/>
      <w:sz w:val="32"/>
      <w:szCs w:val="32"/>
      <w:lang w:eastAsia="fr-FR"/>
    </w:rPr>
  </w:style>
  <w:style w:type="paragraph" w:styleId="NormalWeb">
    <w:name w:val="Normal (Web)"/>
    <w:basedOn w:val="Normal"/>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paragraph" w:customStyle="1" w:styleId="paragraph">
    <w:name w:val="paragraph"/>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character" w:customStyle="1" w:styleId="normaltextrun">
    <w:name w:val="normaltextrun"/>
    <w:rsid w:val="009737F2"/>
  </w:style>
  <w:style w:type="character" w:customStyle="1" w:styleId="eop">
    <w:name w:val="eop"/>
    <w:rsid w:val="009737F2"/>
  </w:style>
  <w:style w:type="character" w:customStyle="1" w:styleId="contextualspellingandgrammarerror">
    <w:name w:val="contextualspellingandgrammarerror"/>
    <w:rsid w:val="009737F2"/>
  </w:style>
  <w:style w:type="character" w:customStyle="1" w:styleId="spellingerror">
    <w:name w:val="spellingerror"/>
    <w:rsid w:val="009737F2"/>
  </w:style>
  <w:style w:type="character" w:customStyle="1" w:styleId="unsupportedobjecttext">
    <w:name w:val="unsupportedobjecttext"/>
    <w:rsid w:val="009737F2"/>
    <w:rPr>
      <w:rFonts w:ascii="Calibri" w:hAnsi="Calibri" w:cs="Calibri" w:hint="default"/>
      <w:b w:val="0"/>
      <w:bCs w:val="0"/>
      <w:i w:val="0"/>
      <w:iCs w:val="0"/>
      <w:strike w:val="0"/>
      <w:dstrike w:val="0"/>
      <w:color w:val="000000"/>
      <w:sz w:val="20"/>
      <w:szCs w:val="20"/>
      <w:u w:val="none"/>
      <w:effect w:val="none"/>
      <w:shd w:val="clear" w:color="auto" w:fill="E1E3E6"/>
    </w:rPr>
  </w:style>
  <w:style w:type="character" w:customStyle="1" w:styleId="normaltextrun1">
    <w:name w:val="normaltextrun1"/>
    <w:rsid w:val="009737F2"/>
  </w:style>
  <w:style w:type="character" w:customStyle="1" w:styleId="LienInternet">
    <w:name w:val="Lien Internet"/>
    <w:uiPriority w:val="99"/>
    <w:unhideWhenUsed/>
    <w:rsid w:val="009737F2"/>
    <w:rPr>
      <w:color w:val="0563C1"/>
      <w:u w:val="single"/>
    </w:rPr>
  </w:style>
  <w:style w:type="character" w:customStyle="1" w:styleId="TexteCar">
    <w:name w:val="Texte Car"/>
    <w:link w:val="Texte"/>
    <w:qFormat/>
    <w:locked/>
    <w:rsid w:val="005A1652"/>
    <w:rPr>
      <w:rFonts w:ascii="Verdana" w:hAnsi="Verdana"/>
    </w:rPr>
  </w:style>
  <w:style w:type="paragraph" w:customStyle="1" w:styleId="Texte">
    <w:name w:val="Texte"/>
    <w:basedOn w:val="Normal"/>
    <w:link w:val="TexteCar"/>
    <w:qFormat/>
    <w:rsid w:val="005A1652"/>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pPr>
    <w:rPr>
      <w:rFonts w:ascii="Verdana" w:hAnsi="Verdana"/>
      <w:sz w:val="20"/>
      <w:szCs w:val="20"/>
      <w:lang w:eastAsia="fr-FR"/>
    </w:rPr>
  </w:style>
  <w:style w:type="paragraph" w:styleId="Rvision">
    <w:name w:val="Revision"/>
    <w:hidden/>
    <w:uiPriority w:val="99"/>
    <w:semiHidden/>
    <w:rsid w:val="001C127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Grilledutableau">
    <w:name w:val="Table Grid"/>
    <w:basedOn w:val="TableauNormal"/>
    <w:rsid w:val="00DA02C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DA02CA"/>
    <w:rPr>
      <w:b/>
      <w:bCs/>
    </w:rPr>
  </w:style>
  <w:style w:type="paragraph" w:customStyle="1" w:styleId="Corpsdetexte21">
    <w:name w:val="Corps de texte 21"/>
    <w:basedOn w:val="Normal"/>
    <w:rsid w:val="00DA0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480" w:lineRule="auto"/>
    </w:pPr>
    <w:rPr>
      <w:rFonts w:eastAsia="Times New Roman"/>
      <w:szCs w:val="20"/>
      <w:bdr w:val="none" w:sz="0" w:space="0" w:color="auto"/>
      <w:lang w:eastAsia="hi-IN" w:bidi="hi-IN"/>
    </w:rPr>
  </w:style>
  <w:style w:type="character" w:styleId="Accentuation">
    <w:name w:val="Emphasis"/>
    <w:qFormat/>
    <w:rsid w:val="00DA02CA"/>
    <w:rPr>
      <w:i/>
      <w:iCs/>
    </w:rPr>
  </w:style>
  <w:style w:type="paragraph" w:customStyle="1" w:styleId="ParagrapheIndent2">
    <w:name w:val="ParagrapheIndent2"/>
    <w:basedOn w:val="Normal"/>
    <w:next w:val="Normal"/>
    <w:qFormat/>
    <w:rsid w:val="004C4CBB"/>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sz w:val="20"/>
      <w:bdr w:val="none" w:sz="0" w:space="0" w:color="auto"/>
      <w:lang w:val="en-US"/>
    </w:rPr>
  </w:style>
  <w:style w:type="character" w:styleId="Mentionnonrsolue">
    <w:name w:val="Unresolved Mention"/>
    <w:basedOn w:val="Policepardfaut"/>
    <w:uiPriority w:val="99"/>
    <w:semiHidden/>
    <w:unhideWhenUsed/>
    <w:rsid w:val="00394D11"/>
    <w:rPr>
      <w:color w:val="605E5C"/>
      <w:shd w:val="clear" w:color="auto" w:fill="E1DFDD"/>
    </w:rPr>
  </w:style>
  <w:style w:type="paragraph" w:customStyle="1" w:styleId="Titre11">
    <w:name w:val="Titre 11"/>
    <w:basedOn w:val="Normal"/>
    <w:rsid w:val="00874444"/>
    <w:pPr>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customStyle="1" w:styleId="Titre21">
    <w:name w:val="Titre 21"/>
    <w:basedOn w:val="Normal"/>
    <w:rsid w:val="00874444"/>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customStyle="1" w:styleId="Titre31">
    <w:name w:val="Titre 31"/>
    <w:basedOn w:val="Normal"/>
    <w:rsid w:val="00874444"/>
    <w:pPr>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customStyle="1" w:styleId="Titre41">
    <w:name w:val="Titre 41"/>
    <w:basedOn w:val="Normal"/>
    <w:rsid w:val="00874444"/>
    <w:pPr>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customStyle="1" w:styleId="Titre51">
    <w:name w:val="Titre 51"/>
    <w:basedOn w:val="Normal"/>
    <w:rsid w:val="00874444"/>
    <w:pPr>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customStyle="1" w:styleId="Titre61">
    <w:name w:val="Titre 61"/>
    <w:basedOn w:val="Normal"/>
    <w:rsid w:val="00874444"/>
    <w:pPr>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customStyle="1" w:styleId="Titre71">
    <w:name w:val="Titre 71"/>
    <w:basedOn w:val="Normal"/>
    <w:rsid w:val="00874444"/>
    <w:pPr>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customStyle="1" w:styleId="Titre81">
    <w:name w:val="Titre 81"/>
    <w:basedOn w:val="Normal"/>
    <w:rsid w:val="00874444"/>
    <w:pPr>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customStyle="1" w:styleId="Titre91">
    <w:name w:val="Titre 91"/>
    <w:basedOn w:val="Normal"/>
    <w:rsid w:val="00874444"/>
    <w:pPr>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sz w:val="22"/>
      <w:szCs w:val="22"/>
      <w:bdr w:val="none" w:sz="0" w:space="0" w:color="auto"/>
    </w:rPr>
  </w:style>
  <w:style w:type="paragraph" w:styleId="Sansinterligne">
    <w:name w:val="No Spacing"/>
    <w:uiPriority w:val="1"/>
    <w:qFormat/>
    <w:rsid w:val="00027DE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paragraph" w:customStyle="1" w:styleId="menu-item">
    <w:name w:val="menu-item"/>
    <w:basedOn w:val="Normal"/>
    <w:rsid w:val="000C79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character" w:customStyle="1" w:styleId="wixui-rich-texttext">
    <w:name w:val="wixui-rich-text__text"/>
    <w:basedOn w:val="Policepardfaut"/>
    <w:rsid w:val="000C7952"/>
  </w:style>
  <w:style w:type="paragraph" w:customStyle="1" w:styleId="font7">
    <w:name w:val="font_7"/>
    <w:basedOn w:val="Normal"/>
    <w:rsid w:val="000C79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character" w:customStyle="1" w:styleId="color11">
    <w:name w:val="color_11"/>
    <w:basedOn w:val="Policepardfaut"/>
    <w:rsid w:val="000C7952"/>
  </w:style>
  <w:style w:type="paragraph" w:customStyle="1" w:styleId="font9">
    <w:name w:val="font_9"/>
    <w:basedOn w:val="Normal"/>
    <w:rsid w:val="000C79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905823">
      <w:bodyDiv w:val="1"/>
      <w:marLeft w:val="0"/>
      <w:marRight w:val="0"/>
      <w:marTop w:val="0"/>
      <w:marBottom w:val="0"/>
      <w:divBdr>
        <w:top w:val="none" w:sz="0" w:space="0" w:color="auto"/>
        <w:left w:val="none" w:sz="0" w:space="0" w:color="auto"/>
        <w:bottom w:val="none" w:sz="0" w:space="0" w:color="auto"/>
        <w:right w:val="none" w:sz="0" w:space="0" w:color="auto"/>
      </w:divBdr>
      <w:divsChild>
        <w:div w:id="1588609737">
          <w:marLeft w:val="446"/>
          <w:marRight w:val="0"/>
          <w:marTop w:val="0"/>
          <w:marBottom w:val="120"/>
          <w:divBdr>
            <w:top w:val="none" w:sz="0" w:space="0" w:color="auto"/>
            <w:left w:val="none" w:sz="0" w:space="0" w:color="auto"/>
            <w:bottom w:val="none" w:sz="0" w:space="0" w:color="auto"/>
            <w:right w:val="none" w:sz="0" w:space="0" w:color="auto"/>
          </w:divBdr>
        </w:div>
        <w:div w:id="1887639438">
          <w:marLeft w:val="446"/>
          <w:marRight w:val="0"/>
          <w:marTop w:val="0"/>
          <w:marBottom w:val="120"/>
          <w:divBdr>
            <w:top w:val="none" w:sz="0" w:space="0" w:color="auto"/>
            <w:left w:val="none" w:sz="0" w:space="0" w:color="auto"/>
            <w:bottom w:val="none" w:sz="0" w:space="0" w:color="auto"/>
            <w:right w:val="none" w:sz="0" w:space="0" w:color="auto"/>
          </w:divBdr>
        </w:div>
        <w:div w:id="441268083">
          <w:marLeft w:val="446"/>
          <w:marRight w:val="0"/>
          <w:marTop w:val="0"/>
          <w:marBottom w:val="120"/>
          <w:divBdr>
            <w:top w:val="none" w:sz="0" w:space="0" w:color="auto"/>
            <w:left w:val="none" w:sz="0" w:space="0" w:color="auto"/>
            <w:bottom w:val="none" w:sz="0" w:space="0" w:color="auto"/>
            <w:right w:val="none" w:sz="0" w:space="0" w:color="auto"/>
          </w:divBdr>
        </w:div>
        <w:div w:id="1928541294">
          <w:marLeft w:val="446"/>
          <w:marRight w:val="0"/>
          <w:marTop w:val="0"/>
          <w:marBottom w:val="120"/>
          <w:divBdr>
            <w:top w:val="none" w:sz="0" w:space="0" w:color="auto"/>
            <w:left w:val="none" w:sz="0" w:space="0" w:color="auto"/>
            <w:bottom w:val="none" w:sz="0" w:space="0" w:color="auto"/>
            <w:right w:val="none" w:sz="0" w:space="0" w:color="auto"/>
          </w:divBdr>
        </w:div>
        <w:div w:id="1588269134">
          <w:marLeft w:val="446"/>
          <w:marRight w:val="0"/>
          <w:marTop w:val="0"/>
          <w:marBottom w:val="120"/>
          <w:divBdr>
            <w:top w:val="none" w:sz="0" w:space="0" w:color="auto"/>
            <w:left w:val="none" w:sz="0" w:space="0" w:color="auto"/>
            <w:bottom w:val="none" w:sz="0" w:space="0" w:color="auto"/>
            <w:right w:val="none" w:sz="0" w:space="0" w:color="auto"/>
          </w:divBdr>
        </w:div>
        <w:div w:id="206064727">
          <w:marLeft w:val="446"/>
          <w:marRight w:val="0"/>
          <w:marTop w:val="0"/>
          <w:marBottom w:val="120"/>
          <w:divBdr>
            <w:top w:val="none" w:sz="0" w:space="0" w:color="auto"/>
            <w:left w:val="none" w:sz="0" w:space="0" w:color="auto"/>
            <w:bottom w:val="none" w:sz="0" w:space="0" w:color="auto"/>
            <w:right w:val="none" w:sz="0" w:space="0" w:color="auto"/>
          </w:divBdr>
        </w:div>
      </w:divsChild>
    </w:div>
    <w:div w:id="996223799">
      <w:bodyDiv w:val="1"/>
      <w:marLeft w:val="0"/>
      <w:marRight w:val="0"/>
      <w:marTop w:val="0"/>
      <w:marBottom w:val="0"/>
      <w:divBdr>
        <w:top w:val="none" w:sz="0" w:space="0" w:color="auto"/>
        <w:left w:val="none" w:sz="0" w:space="0" w:color="auto"/>
        <w:bottom w:val="none" w:sz="0" w:space="0" w:color="auto"/>
        <w:right w:val="none" w:sz="0" w:space="0" w:color="auto"/>
      </w:divBdr>
    </w:div>
    <w:div w:id="1053697137">
      <w:bodyDiv w:val="1"/>
      <w:marLeft w:val="0"/>
      <w:marRight w:val="0"/>
      <w:marTop w:val="0"/>
      <w:marBottom w:val="0"/>
      <w:divBdr>
        <w:top w:val="none" w:sz="0" w:space="0" w:color="auto"/>
        <w:left w:val="none" w:sz="0" w:space="0" w:color="auto"/>
        <w:bottom w:val="none" w:sz="0" w:space="0" w:color="auto"/>
        <w:right w:val="none" w:sz="0" w:space="0" w:color="auto"/>
      </w:divBdr>
    </w:div>
    <w:div w:id="1221401727">
      <w:bodyDiv w:val="1"/>
      <w:marLeft w:val="0"/>
      <w:marRight w:val="0"/>
      <w:marTop w:val="0"/>
      <w:marBottom w:val="0"/>
      <w:divBdr>
        <w:top w:val="none" w:sz="0" w:space="0" w:color="auto"/>
        <w:left w:val="none" w:sz="0" w:space="0" w:color="auto"/>
        <w:bottom w:val="none" w:sz="0" w:space="0" w:color="auto"/>
        <w:right w:val="none" w:sz="0" w:space="0" w:color="auto"/>
      </w:divBdr>
    </w:div>
    <w:div w:id="1242717132">
      <w:bodyDiv w:val="1"/>
      <w:marLeft w:val="0"/>
      <w:marRight w:val="0"/>
      <w:marTop w:val="0"/>
      <w:marBottom w:val="0"/>
      <w:divBdr>
        <w:top w:val="none" w:sz="0" w:space="0" w:color="auto"/>
        <w:left w:val="none" w:sz="0" w:space="0" w:color="auto"/>
        <w:bottom w:val="none" w:sz="0" w:space="0" w:color="auto"/>
        <w:right w:val="none" w:sz="0" w:space="0" w:color="auto"/>
      </w:divBdr>
    </w:div>
    <w:div w:id="1256935683">
      <w:bodyDiv w:val="1"/>
      <w:marLeft w:val="0"/>
      <w:marRight w:val="0"/>
      <w:marTop w:val="0"/>
      <w:marBottom w:val="0"/>
      <w:divBdr>
        <w:top w:val="none" w:sz="0" w:space="0" w:color="auto"/>
        <w:left w:val="none" w:sz="0" w:space="0" w:color="auto"/>
        <w:bottom w:val="none" w:sz="0" w:space="0" w:color="auto"/>
        <w:right w:val="none" w:sz="0" w:space="0" w:color="auto"/>
      </w:divBdr>
    </w:div>
    <w:div w:id="1844321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1318&amp;idArticle=LEGIARTI000048545658&amp;dateTexte=&amp;categorieLien=cid" TargetMode="External"/><Relationship Id="rId79"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6C0FE-8197-45A5-B068-1B66DBD64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3031</TotalTime>
  <Pages>13</Pages>
  <Words>6165</Words>
  <Characters>33911</Characters>
  <Application>Microsoft Office Word</Application>
  <DocSecurity>0</DocSecurity>
  <Lines>282</Lines>
  <Paragraphs>79</Paragraphs>
  <ScaleCrop>false</ScaleCrop>
  <HeadingPairs>
    <vt:vector size="2" baseType="variant">
      <vt:variant>
        <vt:lpstr>Titre</vt:lpstr>
      </vt:variant>
      <vt:variant>
        <vt:i4>1</vt:i4>
      </vt:variant>
    </vt:vector>
  </HeadingPairs>
  <TitlesOfParts>
    <vt:vector size="1" baseType="lpstr">
      <vt:lpstr/>
    </vt:vector>
  </TitlesOfParts>
  <Company>AFLD</Company>
  <LinksUpToDate>false</LinksUpToDate>
  <CharactersWithSpaces>39997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Louison Boussard-Turbet</dc:creator>
  <cp:lastModifiedBy>Adeline Molina</cp:lastModifiedBy>
  <cp:revision>53</cp:revision>
  <cp:lastPrinted>2025-05-27T15:56:00Z</cp:lastPrinted>
  <dcterms:created xsi:type="dcterms:W3CDTF">2024-10-09T08:25:00Z</dcterms:created>
  <dcterms:modified xsi:type="dcterms:W3CDTF">2025-10-17T09:29:00Z</dcterms:modified>
</cp:coreProperties>
</file>